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1340" w14:textId="77777777" w:rsidR="00D071E5" w:rsidRPr="00D071E5" w:rsidRDefault="00D071E5" w:rsidP="00136629">
      <w:pPr>
        <w:pStyle w:val="a3"/>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a3"/>
        <w:jc w:val="center"/>
        <w:rPr>
          <w:rFonts w:ascii="GHEA Grapalat" w:hAnsi="GHEA Grapalat"/>
          <w:i w:val="0"/>
          <w:sz w:val="24"/>
          <w:szCs w:val="24"/>
        </w:rPr>
      </w:pPr>
    </w:p>
    <w:p w14:paraId="30BB4113" w14:textId="752F8BFA" w:rsidR="00D071E5" w:rsidRPr="00D071E5" w:rsidRDefault="00D071E5" w:rsidP="00D071E5">
      <w:pPr>
        <w:pStyle w:val="a3"/>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061D8F" w:rsidRPr="00061D8F">
        <w:rPr>
          <w:rFonts w:ascii="GHEA Grapalat" w:hAnsi="GHEA Grapalat"/>
          <w:i w:val="0"/>
          <w:sz w:val="24"/>
          <w:szCs w:val="24"/>
        </w:rPr>
        <w:t>0</w:t>
      </w:r>
      <w:r w:rsidR="00921D24" w:rsidRPr="00921D24">
        <w:rPr>
          <w:rFonts w:ascii="GHEA Grapalat" w:hAnsi="GHEA Grapalat"/>
          <w:i w:val="0"/>
          <w:sz w:val="24"/>
          <w:szCs w:val="24"/>
        </w:rPr>
        <w:t>5</w:t>
      </w:r>
      <w:r w:rsidRPr="00D071E5">
        <w:rPr>
          <w:rFonts w:ascii="GHEA Grapalat" w:hAnsi="GHEA Grapalat"/>
          <w:i w:val="0"/>
          <w:sz w:val="24"/>
          <w:szCs w:val="24"/>
        </w:rPr>
        <w:t>" "</w:t>
      </w:r>
      <w:r w:rsidR="00921D24" w:rsidRPr="00921D24">
        <w:rPr>
          <w:rFonts w:ascii="GHEA Grapalat" w:hAnsi="GHEA Grapalat"/>
          <w:i w:val="0"/>
          <w:sz w:val="24"/>
          <w:szCs w:val="24"/>
        </w:rPr>
        <w:t>12</w:t>
      </w:r>
      <w:r w:rsidRPr="00D071E5">
        <w:rPr>
          <w:rFonts w:ascii="GHEA Grapalat" w:hAnsi="GHEA Grapalat"/>
          <w:i w:val="0"/>
          <w:sz w:val="24"/>
          <w:szCs w:val="24"/>
        </w:rPr>
        <w:t>" 202</w:t>
      </w:r>
      <w:r w:rsidR="00061D8F" w:rsidRPr="00061D8F">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1ABC3286" w14:textId="77777777" w:rsidR="00D071E5" w:rsidRPr="00D071E5" w:rsidRDefault="00D071E5" w:rsidP="00D071E5">
      <w:pPr>
        <w:pStyle w:val="a3"/>
        <w:jc w:val="center"/>
        <w:rPr>
          <w:rFonts w:ascii="GHEA Grapalat" w:hAnsi="GHEA Grapalat"/>
          <w:i w:val="0"/>
          <w:sz w:val="24"/>
          <w:szCs w:val="24"/>
        </w:rPr>
      </w:pPr>
    </w:p>
    <w:p w14:paraId="100B1DB3" w14:textId="3C19FA12" w:rsidR="00D071E5" w:rsidRDefault="00D071E5" w:rsidP="006A5ACE">
      <w:pPr>
        <w:pStyle w:val="a3"/>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921D24">
        <w:rPr>
          <w:rFonts w:ascii="GHEA Grapalat" w:hAnsi="GHEA Grapalat"/>
          <w:i w:val="0"/>
          <w:sz w:val="24"/>
          <w:szCs w:val="24"/>
        </w:rPr>
        <w:t>ԿՄՆԳԴ1-ԳՀԱՊՁԲ-2026/01</w:t>
      </w:r>
    </w:p>
    <w:p w14:paraId="27223398" w14:textId="147FC677" w:rsidR="00921D24" w:rsidRPr="00921D24" w:rsidRDefault="00921D24" w:rsidP="006A5ACE">
      <w:pPr>
        <w:pStyle w:val="a3"/>
        <w:ind w:firstLine="0"/>
        <w:jc w:val="center"/>
        <w:rPr>
          <w:rFonts w:asciiTheme="minorHAnsi" w:hAnsiTheme="minorHAnsi"/>
        </w:rPr>
      </w:pPr>
      <w:r w:rsidRPr="00921D24">
        <w:rPr>
          <w:color w:val="FF0000"/>
        </w:rPr>
        <w:t>Процедура организуется на основании части 6 статьи 15 Закона Республики Армения «О закупках»</w:t>
      </w:r>
    </w:p>
    <w:p w14:paraId="6C220D98" w14:textId="77777777" w:rsidR="00921D24" w:rsidRPr="00921D24" w:rsidRDefault="00921D24" w:rsidP="006A5ACE">
      <w:pPr>
        <w:pStyle w:val="a3"/>
        <w:ind w:firstLine="0"/>
        <w:jc w:val="center"/>
        <w:rPr>
          <w:rFonts w:asciiTheme="minorHAnsi" w:hAnsiTheme="minorHAnsi"/>
          <w:i w:val="0"/>
          <w:sz w:val="24"/>
          <w:szCs w:val="24"/>
          <w:lang w:val="hy-AM"/>
        </w:rPr>
      </w:pPr>
    </w:p>
    <w:p w14:paraId="45DEC0E8" w14:textId="483499B6"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7A2767">
        <w:rPr>
          <w:rFonts w:ascii="GHEA Grapalat" w:hAnsi="GHEA Grapalat"/>
          <w:i w:val="0"/>
          <w:sz w:val="24"/>
          <w:szCs w:val="24"/>
        </w:rPr>
        <w:t>«Средняя Школа №1 Нор Гехи»</w:t>
      </w:r>
      <w:r w:rsidRPr="00D071E5">
        <w:rPr>
          <w:rFonts w:ascii="GHEA Grapalat" w:hAnsi="GHEA Grapalat"/>
          <w:i w:val="0"/>
          <w:sz w:val="24"/>
          <w:szCs w:val="24"/>
        </w:rPr>
        <w:t xml:space="preserve">, находящийся по адресу: </w:t>
      </w:r>
      <w:r w:rsidR="007A2767" w:rsidRPr="007A2767">
        <w:rPr>
          <w:rFonts w:ascii="GHEA Grapalat" w:hAnsi="GHEA Grapalat"/>
          <w:i w:val="0"/>
          <w:sz w:val="24"/>
          <w:szCs w:val="24"/>
        </w:rPr>
        <w:t>ул. Ц.</w:t>
      </w:r>
      <w:r w:rsidR="00061D8F" w:rsidRPr="00921D24">
        <w:rPr>
          <w:rFonts w:ascii="GHEA Grapalat" w:hAnsi="GHEA Grapalat"/>
          <w:i w:val="0"/>
          <w:sz w:val="24"/>
          <w:szCs w:val="24"/>
        </w:rPr>
        <w:t xml:space="preserve"> </w:t>
      </w:r>
      <w:r w:rsidR="007A2767" w:rsidRPr="007A2767">
        <w:rPr>
          <w:rFonts w:ascii="GHEA Grapalat" w:hAnsi="GHEA Grapalat"/>
          <w:i w:val="0"/>
          <w:sz w:val="24"/>
          <w:szCs w:val="24"/>
        </w:rPr>
        <w:t>Хачатряна 4</w:t>
      </w:r>
      <w:r w:rsidR="006A5ACE" w:rsidRPr="006A5ACE">
        <w:rPr>
          <w:rFonts w:ascii="GHEA Grapalat" w:hAnsi="GHEA Grapalat"/>
          <w:i w:val="0"/>
          <w:sz w:val="24"/>
          <w:szCs w:val="24"/>
        </w:rPr>
        <w:t>,</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0D9B6265" w14:textId="1ECE5F5D"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w:t>
      </w:r>
      <w:r w:rsidR="009B4026" w:rsidRPr="009B4026">
        <w:rPr>
          <w:rFonts w:ascii="GHEA Grapalat" w:hAnsi="GHEA Grapalat"/>
          <w:i w:val="0"/>
          <w:sz w:val="24"/>
          <w:szCs w:val="24"/>
        </w:rPr>
        <w:t xml:space="preserve">продукт </w:t>
      </w:r>
      <w:r w:rsidRPr="00D071E5">
        <w:rPr>
          <w:rFonts w:ascii="GHEA Grapalat" w:hAnsi="GHEA Grapalat"/>
          <w:i w:val="0"/>
          <w:sz w:val="24"/>
          <w:szCs w:val="24"/>
        </w:rPr>
        <w:t>(далее — договор).</w:t>
      </w:r>
    </w:p>
    <w:p w14:paraId="1B1CE9FC"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7D6DA06C"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921D24" w:rsidRPr="00921D24">
        <w:rPr>
          <w:rFonts w:ascii="GHEA Grapalat" w:hAnsi="GHEA Grapalat"/>
          <w:i w:val="0"/>
          <w:sz w:val="24"/>
          <w:szCs w:val="24"/>
        </w:rPr>
        <w:t>09</w:t>
      </w:r>
      <w:r w:rsidRPr="00D071E5">
        <w:rPr>
          <w:rFonts w:ascii="GHEA Grapalat" w:hAnsi="GHEA Grapalat"/>
          <w:i w:val="0"/>
          <w:sz w:val="24"/>
          <w:szCs w:val="24"/>
        </w:rPr>
        <w:t>:</w:t>
      </w:r>
      <w:r w:rsidR="00921D24" w:rsidRPr="00921D24">
        <w:rPr>
          <w:rFonts w:ascii="GHEA Grapalat" w:hAnsi="GHEA Grapalat"/>
          <w:i w:val="0"/>
          <w:sz w:val="24"/>
          <w:szCs w:val="24"/>
        </w:rPr>
        <w:t>3</w:t>
      </w:r>
      <w:r w:rsidRPr="00D071E5">
        <w:rPr>
          <w:rFonts w:ascii="GHEA Grapalat" w:hAnsi="GHEA Grapalat"/>
          <w:i w:val="0"/>
          <w:sz w:val="24"/>
          <w:szCs w:val="24"/>
        </w:rPr>
        <w:t>0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14:paraId="1BAF891E" w14:textId="73C8331D"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7A2767" w:rsidRPr="007A2767">
        <w:rPr>
          <w:rFonts w:ascii="GHEA Grapalat" w:hAnsi="GHEA Grapalat"/>
          <w:i w:val="0"/>
          <w:sz w:val="24"/>
          <w:szCs w:val="24"/>
        </w:rPr>
        <w:t>ул.</w:t>
      </w:r>
      <w:r w:rsidR="00061D8F" w:rsidRPr="00061D8F">
        <w:rPr>
          <w:rFonts w:ascii="GHEA Grapalat" w:hAnsi="GHEA Grapalat"/>
          <w:i w:val="0"/>
          <w:sz w:val="24"/>
          <w:szCs w:val="24"/>
        </w:rPr>
        <w:t xml:space="preserve"> </w:t>
      </w:r>
      <w:r w:rsidR="007A2767" w:rsidRPr="007A2767">
        <w:rPr>
          <w:rFonts w:ascii="GHEA Grapalat" w:hAnsi="GHEA Grapalat"/>
          <w:i w:val="0"/>
          <w:sz w:val="24"/>
          <w:szCs w:val="24"/>
        </w:rPr>
        <w:t>Ц.</w:t>
      </w:r>
      <w:r w:rsidR="00061D8F" w:rsidRPr="00775482">
        <w:rPr>
          <w:rFonts w:ascii="GHEA Grapalat" w:hAnsi="GHEA Grapalat"/>
          <w:i w:val="0"/>
          <w:sz w:val="24"/>
          <w:szCs w:val="24"/>
        </w:rPr>
        <w:t xml:space="preserve"> </w:t>
      </w:r>
      <w:r w:rsidR="007A2767" w:rsidRPr="007A2767">
        <w:rPr>
          <w:rFonts w:ascii="GHEA Grapalat" w:hAnsi="GHEA Grapalat"/>
          <w:i w:val="0"/>
          <w:sz w:val="24"/>
          <w:szCs w:val="24"/>
        </w:rPr>
        <w:t xml:space="preserve">Хачатряна 4 </w:t>
      </w:r>
      <w:r w:rsidRPr="00D071E5">
        <w:rPr>
          <w:rFonts w:ascii="GHEA Grapalat" w:hAnsi="GHEA Grapalat"/>
          <w:i w:val="0"/>
          <w:sz w:val="24"/>
          <w:szCs w:val="24"/>
        </w:rPr>
        <w:t xml:space="preserve">в документарной форме, до </w:t>
      </w:r>
      <w:r w:rsidR="00921D24" w:rsidRPr="00921D24">
        <w:rPr>
          <w:rFonts w:ascii="GHEA Grapalat" w:hAnsi="GHEA Grapalat"/>
          <w:i w:val="0"/>
          <w:sz w:val="24"/>
          <w:szCs w:val="24"/>
        </w:rPr>
        <w:t>09</w:t>
      </w:r>
      <w:r w:rsidRPr="00D071E5">
        <w:rPr>
          <w:rFonts w:ascii="GHEA Grapalat" w:hAnsi="GHEA Grapalat"/>
          <w:i w:val="0"/>
          <w:sz w:val="24"/>
          <w:szCs w:val="24"/>
        </w:rPr>
        <w:t>:</w:t>
      </w:r>
      <w:r w:rsidR="00921D24" w:rsidRPr="00921D24">
        <w:rPr>
          <w:rFonts w:ascii="GHEA Grapalat" w:hAnsi="GHEA Grapalat"/>
          <w:i w:val="0"/>
          <w:sz w:val="24"/>
          <w:szCs w:val="24"/>
        </w:rPr>
        <w:t>3</w:t>
      </w:r>
      <w:r w:rsidRPr="00D071E5">
        <w:rPr>
          <w:rFonts w:ascii="GHEA Grapalat" w:hAnsi="GHEA Grapalat"/>
          <w:i w:val="0"/>
          <w:sz w:val="24"/>
          <w:szCs w:val="24"/>
        </w:rPr>
        <w:t>0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0B210243"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7A2767" w:rsidRPr="007A2767">
        <w:rPr>
          <w:rFonts w:ascii="GHEA Grapalat" w:hAnsi="GHEA Grapalat"/>
          <w:i w:val="0"/>
          <w:sz w:val="24"/>
          <w:szCs w:val="24"/>
        </w:rPr>
        <w:t>ул. Ц.</w:t>
      </w:r>
      <w:r w:rsidR="003A3452">
        <w:rPr>
          <w:rFonts w:ascii="GHEA Grapalat" w:hAnsi="GHEA Grapalat"/>
          <w:i w:val="0"/>
          <w:sz w:val="24"/>
          <w:szCs w:val="24"/>
          <w:lang w:val="en-US"/>
        </w:rPr>
        <w:t xml:space="preserve"> </w:t>
      </w:r>
      <w:r w:rsidR="007A2767" w:rsidRPr="007A2767">
        <w:rPr>
          <w:rFonts w:ascii="GHEA Grapalat" w:hAnsi="GHEA Grapalat"/>
          <w:i w:val="0"/>
          <w:sz w:val="24"/>
          <w:szCs w:val="24"/>
        </w:rPr>
        <w:t>Хачатряна 4</w:t>
      </w:r>
      <w:r w:rsidR="00061D8F">
        <w:rPr>
          <w:rFonts w:ascii="GHEA Grapalat" w:hAnsi="GHEA Grapalat"/>
          <w:i w:val="0"/>
          <w:sz w:val="24"/>
          <w:szCs w:val="24"/>
          <w:lang w:val="en-US"/>
        </w:rPr>
        <w:t xml:space="preserve"> </w:t>
      </w:r>
      <w:r w:rsidRPr="00D071E5">
        <w:rPr>
          <w:rFonts w:ascii="GHEA Grapalat" w:hAnsi="GHEA Grapalat"/>
          <w:i w:val="0"/>
          <w:sz w:val="24"/>
          <w:szCs w:val="24"/>
        </w:rPr>
        <w:t xml:space="preserve">в </w:t>
      </w:r>
      <w:r w:rsidR="00921D24">
        <w:rPr>
          <w:rFonts w:ascii="GHEA Grapalat" w:hAnsi="GHEA Grapalat"/>
          <w:i w:val="0"/>
          <w:sz w:val="24"/>
          <w:szCs w:val="24"/>
          <w:lang w:val="en-US"/>
        </w:rPr>
        <w:t>09</w:t>
      </w:r>
      <w:r w:rsidRPr="00D071E5">
        <w:rPr>
          <w:rFonts w:ascii="GHEA Grapalat" w:hAnsi="GHEA Grapalat"/>
          <w:i w:val="0"/>
          <w:sz w:val="24"/>
          <w:szCs w:val="24"/>
        </w:rPr>
        <w:t>:</w:t>
      </w:r>
      <w:r w:rsidR="00921D24">
        <w:rPr>
          <w:rFonts w:ascii="GHEA Grapalat" w:hAnsi="GHEA Grapalat"/>
          <w:i w:val="0"/>
          <w:sz w:val="24"/>
          <w:szCs w:val="24"/>
          <w:lang w:val="en-US"/>
        </w:rPr>
        <w:t>3</w:t>
      </w:r>
      <w:r w:rsidR="008820EB" w:rsidRPr="008820EB">
        <w:rPr>
          <w:rFonts w:ascii="GHEA Grapalat" w:hAnsi="GHEA Grapalat"/>
          <w:i w:val="0"/>
          <w:sz w:val="24"/>
          <w:szCs w:val="24"/>
        </w:rPr>
        <w:t>0</w:t>
      </w:r>
      <w:r w:rsidRPr="00D071E5">
        <w:rPr>
          <w:rFonts w:ascii="GHEA Grapalat" w:hAnsi="GHEA Grapalat"/>
          <w:i w:val="0"/>
          <w:sz w:val="24"/>
          <w:szCs w:val="24"/>
        </w:rPr>
        <w:t xml:space="preserve"> часов, "</w:t>
      </w:r>
      <w:r w:rsidR="00061D8F" w:rsidRPr="00061D8F">
        <w:rPr>
          <w:rFonts w:ascii="GHEA Grapalat" w:hAnsi="GHEA Grapalat"/>
          <w:i w:val="0"/>
          <w:sz w:val="24"/>
          <w:szCs w:val="24"/>
        </w:rPr>
        <w:t>1</w:t>
      </w:r>
      <w:r w:rsidR="00921D24">
        <w:rPr>
          <w:rFonts w:ascii="GHEA Grapalat" w:hAnsi="GHEA Grapalat"/>
          <w:i w:val="0"/>
          <w:sz w:val="24"/>
          <w:szCs w:val="24"/>
          <w:lang w:val="en-US"/>
        </w:rPr>
        <w:t>6</w:t>
      </w:r>
      <w:r w:rsidRPr="00D071E5">
        <w:rPr>
          <w:rFonts w:ascii="GHEA Grapalat" w:hAnsi="GHEA Grapalat"/>
          <w:i w:val="0"/>
          <w:sz w:val="24"/>
          <w:szCs w:val="24"/>
        </w:rPr>
        <w:t>" "</w:t>
      </w:r>
      <w:r w:rsidR="00921D24">
        <w:rPr>
          <w:rFonts w:ascii="GHEA Grapalat" w:hAnsi="GHEA Grapalat"/>
          <w:i w:val="0"/>
          <w:sz w:val="24"/>
          <w:szCs w:val="24"/>
          <w:lang w:val="en-US"/>
        </w:rPr>
        <w:t>12</w:t>
      </w:r>
      <w:r w:rsidRPr="00D071E5">
        <w:rPr>
          <w:rFonts w:ascii="GHEA Grapalat" w:hAnsi="GHEA Grapalat"/>
          <w:i w:val="0"/>
          <w:sz w:val="24"/>
          <w:szCs w:val="24"/>
        </w:rPr>
        <w:t>" "202</w:t>
      </w:r>
      <w:r w:rsidR="00061D8F" w:rsidRPr="00061D8F">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С. Бекташян</w:t>
      </w:r>
    </w:p>
    <w:p w14:paraId="5891DFF6" w14:textId="77777777" w:rsidR="00901E8A" w:rsidRDefault="00901E8A" w:rsidP="00D071E5">
      <w:pPr>
        <w:pStyle w:val="a3"/>
        <w:ind w:firstLine="0"/>
        <w:rPr>
          <w:rFonts w:ascii="GHEA Grapalat" w:hAnsi="GHEA Grapalat"/>
          <w:i w:val="0"/>
          <w:sz w:val="24"/>
          <w:szCs w:val="24"/>
        </w:rPr>
      </w:pPr>
    </w:p>
    <w:p w14:paraId="3A343261" w14:textId="77777777" w:rsidR="00E86AFC" w:rsidRDefault="00D071E5" w:rsidP="00E86AFC">
      <w:pPr>
        <w:pStyle w:val="a3"/>
        <w:ind w:firstLine="0"/>
        <w:rPr>
          <w:rFonts w:ascii="GHEA Grapalat" w:hAnsi="GHEA Grapalat"/>
          <w:i w:val="0"/>
          <w:sz w:val="24"/>
          <w:szCs w:val="24"/>
        </w:rPr>
      </w:pPr>
      <w:proofErr w:type="gramStart"/>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roofErr w:type="gramEnd"/>
    </w:p>
    <w:p w14:paraId="663338A6" w14:textId="36877A28" w:rsidR="00D071E5" w:rsidRPr="00D071E5" w:rsidRDefault="00D071E5" w:rsidP="002E6B73">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r w:rsidR="00E86AFC" w:rsidRPr="00E86AFC">
        <w:rPr>
          <w:rFonts w:ascii="GHEA Grapalat" w:hAnsi="GHEA Grapalat"/>
          <w:i w:val="0"/>
          <w:sz w:val="24"/>
          <w:szCs w:val="24"/>
        </w:rPr>
        <w:t>norgeghiindprots@gmail.com</w:t>
      </w:r>
    </w:p>
    <w:p w14:paraId="56113848" w14:textId="3E64D96D" w:rsidR="00D071E5" w:rsidRPr="00D071E5" w:rsidRDefault="00D071E5" w:rsidP="00D071E5">
      <w:pPr>
        <w:pStyle w:val="a3"/>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7A2767">
        <w:rPr>
          <w:rFonts w:ascii="GHEA Grapalat" w:hAnsi="GHEA Grapalat"/>
          <w:i w:val="0"/>
          <w:sz w:val="24"/>
          <w:szCs w:val="24"/>
        </w:rPr>
        <w:t>«Средняя школа №1 Нор Гехи»</w:t>
      </w:r>
      <w:r w:rsidR="000271C2" w:rsidRPr="000271C2">
        <w:rPr>
          <w:rFonts w:ascii="GHEA Grapalat" w:hAnsi="GHEA Grapalat"/>
          <w:i w:val="0"/>
          <w:sz w:val="24"/>
          <w:szCs w:val="24"/>
        </w:rPr>
        <w:t xml:space="preserve"> </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1B2A4332" w14:textId="6B4593A7" w:rsidR="00096865" w:rsidRPr="00D071E5" w:rsidRDefault="00096865" w:rsidP="00895CE5">
      <w:pPr>
        <w:pStyle w:val="a3"/>
        <w:widowControl w:val="0"/>
        <w:spacing w:after="160" w:line="240" w:lineRule="auto"/>
        <w:ind w:firstLine="567"/>
        <w:jc w:val="right"/>
        <w:rPr>
          <w:rFonts w:ascii="GHEA Grapalat" w:hAnsi="GHEA Grapalat" w:cs="Sylfaen"/>
          <w:i w:val="0"/>
        </w:rPr>
      </w:pPr>
      <w:r w:rsidRPr="00D071E5">
        <w:rPr>
          <w:rFonts w:ascii="GHEA Grapalat" w:hAnsi="GHEA Grapalat"/>
        </w:rPr>
        <w:lastRenderedPageBreak/>
        <w:t>Утверждено</w:t>
      </w:r>
    </w:p>
    <w:p w14:paraId="3F6092FB" w14:textId="1466D647" w:rsidR="00895CE5" w:rsidRPr="00D071E5" w:rsidRDefault="005D7731" w:rsidP="00895CE5">
      <w:pPr>
        <w:pStyle w:val="a3"/>
        <w:spacing w:line="240" w:lineRule="auto"/>
        <w:jc w:val="right"/>
        <w:rPr>
          <w:rFonts w:ascii="GHEA Grapalat" w:hAnsi="GHEA Grapalat"/>
          <w:i w:val="0"/>
          <w:sz w:val="22"/>
          <w:szCs w:val="22"/>
          <w:u w:val="single"/>
          <w:lang w:val="af-ZA"/>
        </w:rPr>
      </w:pPr>
      <w:r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D071E5">
        <w:rPr>
          <w:rFonts w:ascii="GHEA Grapalat" w:hAnsi="GHEA Grapalat" w:cs="Sylfaen"/>
        </w:rPr>
        <w:br/>
      </w:r>
      <w:r w:rsidR="00096865" w:rsidRPr="00D071E5">
        <w:rPr>
          <w:rFonts w:ascii="GHEA Grapalat" w:hAnsi="GHEA Grapalat"/>
        </w:rPr>
        <w:t xml:space="preserve">под кодом </w:t>
      </w:r>
      <w:r w:rsidR="00921D24">
        <w:rPr>
          <w:rFonts w:ascii="GHEA Grapalat" w:hAnsi="GHEA Grapalat"/>
        </w:rPr>
        <w:t>ԿՄՆԳԴ1-ԳՀԱՊՁԲ-2026/01</w:t>
      </w:r>
    </w:p>
    <w:p w14:paraId="76F37B66" w14:textId="5AA8D5BE" w:rsidR="00096865" w:rsidRPr="00D071E5" w:rsidRDefault="00A46F92" w:rsidP="00895CE5">
      <w:pPr>
        <w:pStyle w:val="aa"/>
        <w:widowControl w:val="0"/>
        <w:spacing w:after="0"/>
        <w:ind w:firstLine="567"/>
        <w:jc w:val="right"/>
        <w:rPr>
          <w:rFonts w:ascii="GHEA Grapalat" w:hAnsi="GHEA Grapalat"/>
          <w:i/>
        </w:rPr>
      </w:pPr>
      <w:r w:rsidRPr="00D071E5">
        <w:rPr>
          <w:rFonts w:ascii="GHEA Grapalat" w:hAnsi="GHEA Grapalat"/>
          <w:i/>
        </w:rPr>
        <w:t xml:space="preserve">№ </w:t>
      </w:r>
      <w:r w:rsidR="004809CC" w:rsidRPr="00D071E5">
        <w:rPr>
          <w:rFonts w:ascii="GHEA Grapalat" w:hAnsi="GHEA Grapalat"/>
          <w:i/>
          <w:lang w:val="hy-AM"/>
        </w:rPr>
        <w:t xml:space="preserve">1 </w:t>
      </w:r>
      <w:r w:rsidR="00096865" w:rsidRPr="00D071E5">
        <w:rPr>
          <w:rFonts w:ascii="GHEA Grapalat" w:hAnsi="GHEA Grapalat"/>
          <w:i/>
        </w:rPr>
        <w:t xml:space="preserve">от </w:t>
      </w:r>
      <w:r w:rsidR="00061D8F" w:rsidRPr="00061D8F">
        <w:rPr>
          <w:rFonts w:ascii="GHEA Grapalat" w:hAnsi="GHEA Grapalat"/>
          <w:i/>
        </w:rPr>
        <w:t>0</w:t>
      </w:r>
      <w:r w:rsidR="00A033BE">
        <w:rPr>
          <w:rFonts w:ascii="GHEA Grapalat" w:hAnsi="GHEA Grapalat"/>
          <w:i/>
          <w:lang w:val="en-US"/>
        </w:rPr>
        <w:t>5</w:t>
      </w:r>
      <w:r w:rsidR="00901E8A" w:rsidRPr="008820EB">
        <w:rPr>
          <w:rFonts w:ascii="GHEA Grapalat" w:hAnsi="GHEA Grapalat"/>
          <w:i/>
        </w:rPr>
        <w:t>.</w:t>
      </w:r>
      <w:r w:rsidR="00A033BE">
        <w:rPr>
          <w:rFonts w:ascii="GHEA Grapalat" w:hAnsi="GHEA Grapalat"/>
          <w:i/>
          <w:lang w:val="en-US"/>
        </w:rPr>
        <w:t>12</w:t>
      </w:r>
      <w:r w:rsidR="00901E8A" w:rsidRPr="008820EB">
        <w:rPr>
          <w:rFonts w:ascii="GHEA Grapalat" w:hAnsi="GHEA Grapalat"/>
          <w:i/>
        </w:rPr>
        <w:t>.202</w:t>
      </w:r>
      <w:r w:rsidR="00061D8F" w:rsidRPr="00061D8F">
        <w:rPr>
          <w:rFonts w:ascii="GHEA Grapalat" w:hAnsi="GHEA Grapalat"/>
          <w:i/>
        </w:rPr>
        <w:t>5</w:t>
      </w:r>
      <w:r w:rsidR="009F10E4" w:rsidRPr="00D071E5">
        <w:rPr>
          <w:rFonts w:ascii="GHEA Grapalat" w:hAnsi="GHEA Grapalat"/>
          <w:i/>
        </w:rPr>
        <w:t xml:space="preserve"> </w:t>
      </w:r>
      <w:r w:rsidR="00096865" w:rsidRPr="00D071E5">
        <w:rPr>
          <w:rFonts w:ascii="GHEA Grapalat" w:hAnsi="GHEA Grapalat"/>
          <w:i/>
        </w:rPr>
        <w:t>г.</w:t>
      </w:r>
    </w:p>
    <w:p w14:paraId="75D1FE8C" w14:textId="77777777" w:rsidR="00096865" w:rsidRPr="00D071E5" w:rsidRDefault="00096865" w:rsidP="00B46D58">
      <w:pPr>
        <w:pStyle w:val="aa"/>
        <w:widowControl w:val="0"/>
        <w:spacing w:after="160"/>
        <w:ind w:right="-7" w:firstLine="567"/>
        <w:jc w:val="center"/>
        <w:rPr>
          <w:rFonts w:ascii="GHEA Grapalat" w:hAnsi="GHEA Grapalat"/>
        </w:rPr>
      </w:pPr>
    </w:p>
    <w:p w14:paraId="141F42DD" w14:textId="77777777" w:rsidR="00096865" w:rsidRPr="00D071E5" w:rsidRDefault="00096865" w:rsidP="00B46D58">
      <w:pPr>
        <w:pStyle w:val="aa"/>
        <w:widowControl w:val="0"/>
        <w:spacing w:after="160"/>
        <w:ind w:right="-7" w:firstLine="567"/>
        <w:jc w:val="center"/>
        <w:rPr>
          <w:rFonts w:ascii="GHEA Grapalat" w:hAnsi="GHEA Grapalat"/>
        </w:rPr>
      </w:pPr>
    </w:p>
    <w:p w14:paraId="0E54D175" w14:textId="77777777" w:rsidR="000763E5" w:rsidRPr="00D071E5" w:rsidRDefault="000763E5" w:rsidP="00B46D58">
      <w:pPr>
        <w:pStyle w:val="aa"/>
        <w:widowControl w:val="0"/>
        <w:spacing w:after="160"/>
        <w:ind w:right="-7" w:firstLine="567"/>
        <w:jc w:val="center"/>
        <w:rPr>
          <w:rFonts w:ascii="GHEA Grapalat" w:hAnsi="GHEA Grapalat"/>
        </w:rPr>
      </w:pPr>
    </w:p>
    <w:p w14:paraId="66F43FAE" w14:textId="23B07B68" w:rsidR="00096865" w:rsidRPr="00D071E5" w:rsidRDefault="007A2767" w:rsidP="00A67792">
      <w:pPr>
        <w:pStyle w:val="a3"/>
        <w:widowControl w:val="0"/>
        <w:spacing w:after="160" w:line="240" w:lineRule="auto"/>
        <w:ind w:firstLine="567"/>
        <w:jc w:val="center"/>
        <w:rPr>
          <w:rFonts w:ascii="GHEA Grapalat" w:hAnsi="GHEA Grapalat"/>
          <w:sz w:val="28"/>
          <w:szCs w:val="28"/>
        </w:rPr>
      </w:pPr>
      <w:r>
        <w:rPr>
          <w:rFonts w:ascii="GHEA Grapalat" w:hAnsi="GHEA Grapalat"/>
          <w:i w:val="0"/>
          <w:sz w:val="28"/>
          <w:szCs w:val="28"/>
        </w:rPr>
        <w:t>«СРЕДНЯЯ ШКОЛА №1 НОР ГЕХИ»</w:t>
      </w:r>
      <w:r w:rsidRPr="002E3508">
        <w:rPr>
          <w:rFonts w:ascii="GHEA Grapalat" w:hAnsi="GHEA Grapalat"/>
          <w:i w:val="0"/>
          <w:sz w:val="28"/>
          <w:szCs w:val="28"/>
        </w:rPr>
        <w:t xml:space="preserve"> </w:t>
      </w:r>
      <w:r w:rsidRPr="00D071E5">
        <w:rPr>
          <w:rFonts w:ascii="GHEA Grapalat" w:hAnsi="GHEA Grapalat"/>
          <w:i w:val="0"/>
          <w:sz w:val="28"/>
          <w:szCs w:val="28"/>
        </w:rPr>
        <w:t>ГHКО</w:t>
      </w:r>
    </w:p>
    <w:p w14:paraId="6D665DD1" w14:textId="77777777" w:rsidR="000763E5" w:rsidRPr="00D071E5" w:rsidRDefault="000763E5" w:rsidP="00A67792">
      <w:pPr>
        <w:pStyle w:val="aa"/>
        <w:widowControl w:val="0"/>
        <w:spacing w:after="160"/>
        <w:ind w:right="-7"/>
        <w:rPr>
          <w:rFonts w:ascii="GHEA Grapalat" w:hAnsi="GHEA Grapalat"/>
        </w:rPr>
      </w:pPr>
    </w:p>
    <w:p w14:paraId="0B2A0DF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6765A97F" w14:textId="77777777" w:rsidR="00096865" w:rsidRPr="00D071E5" w:rsidRDefault="00096865" w:rsidP="00B46D58">
      <w:pPr>
        <w:pStyle w:val="aa"/>
        <w:widowControl w:val="0"/>
        <w:spacing w:after="160"/>
        <w:ind w:right="-7" w:firstLine="567"/>
        <w:jc w:val="center"/>
        <w:rPr>
          <w:rFonts w:ascii="GHEA Grapalat" w:hAnsi="GHEA Grapalat" w:cs="Sylfaen"/>
        </w:rPr>
      </w:pPr>
    </w:p>
    <w:p w14:paraId="422449E6" w14:textId="77777777" w:rsidR="00096865" w:rsidRPr="00D071E5" w:rsidRDefault="00096865" w:rsidP="00B46D58">
      <w:pPr>
        <w:pStyle w:val="aa"/>
        <w:widowControl w:val="0"/>
        <w:spacing w:after="160"/>
        <w:ind w:right="-7" w:firstLine="567"/>
        <w:jc w:val="center"/>
        <w:rPr>
          <w:rFonts w:ascii="GHEA Grapalat" w:hAnsi="GHEA Grapalat" w:cs="Sylfaen"/>
          <w:b/>
        </w:rPr>
      </w:pPr>
    </w:p>
    <w:p w14:paraId="0533D174" w14:textId="1E14D723" w:rsidR="00895CE5" w:rsidRPr="00D071E5" w:rsidRDefault="00A30084"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w:t>
      </w:r>
      <w:r w:rsidR="007A2767" w:rsidRPr="00D071E5">
        <w:rPr>
          <w:rFonts w:ascii="GHEA Grapalat" w:eastAsia="Arial Unicode MS" w:hAnsi="GHEA Grapalat" w:cs="Arial Unicode MS"/>
          <w:i w:val="0"/>
          <w:sz w:val="24"/>
          <w:szCs w:val="24"/>
        </w:rPr>
        <w:t>КОТИРОВКИ, ОБЪЯВЛЕННЫЙ С ЦЕЛЬЮ ПРИОБРЕТЕНИЯ</w:t>
      </w:r>
    </w:p>
    <w:p w14:paraId="2FF6FAE6" w14:textId="447B1734" w:rsidR="00D9392A" w:rsidRPr="00D071E5" w:rsidRDefault="007A2767" w:rsidP="00D071E5">
      <w:pPr>
        <w:pStyle w:val="a3"/>
        <w:widowControl w:val="0"/>
        <w:spacing w:after="160" w:line="240" w:lineRule="auto"/>
        <w:ind w:firstLine="567"/>
        <w:jc w:val="center"/>
        <w:rPr>
          <w:rFonts w:ascii="GHEA Grapalat" w:eastAsia="Arial Unicode MS" w:hAnsi="GHEA Grapalat" w:cs="Arial Unicode MS"/>
          <w:i w:val="0"/>
          <w:sz w:val="24"/>
          <w:szCs w:val="24"/>
        </w:rPr>
      </w:pPr>
      <w:r>
        <w:rPr>
          <w:rFonts w:ascii="GHEA Grapalat" w:eastAsia="Arial Unicode MS" w:hAnsi="GHEA Grapalat" w:cs="Arial Unicode MS"/>
          <w:i w:val="0"/>
          <w:sz w:val="24"/>
          <w:szCs w:val="24"/>
        </w:rPr>
        <w:t>«СРЕДНЯЯ ШКОЛА №1 НОР ГЕХИ»</w:t>
      </w:r>
      <w:r w:rsidRPr="00476110">
        <w:rPr>
          <w:rFonts w:ascii="GHEA Grapalat" w:eastAsia="Arial Unicode MS" w:hAnsi="GHEA Grapalat" w:cs="Arial Unicode MS"/>
          <w:i w:val="0"/>
          <w:sz w:val="24"/>
          <w:szCs w:val="24"/>
        </w:rPr>
        <w:t xml:space="preserve"> </w:t>
      </w:r>
      <w:r w:rsidRPr="00D071E5">
        <w:rPr>
          <w:rFonts w:ascii="GHEA Grapalat" w:eastAsia="Arial Unicode MS" w:hAnsi="GHEA Grapalat" w:cs="Arial Unicode MS"/>
          <w:i w:val="0"/>
          <w:sz w:val="24"/>
          <w:szCs w:val="24"/>
        </w:rPr>
        <w:t xml:space="preserve">ГHКО </w:t>
      </w:r>
    </w:p>
    <w:p w14:paraId="31042664" w14:textId="6C2F07FD" w:rsidR="00096865" w:rsidRPr="00D071E5" w:rsidRDefault="007A2767"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 xml:space="preserve">ДЛЯ НУЖД </w:t>
      </w:r>
      <w:r w:rsidR="00D071E5" w:rsidRPr="00D071E5">
        <w:rPr>
          <w:rFonts w:ascii="GHEA Grapalat" w:eastAsia="Arial Unicode MS" w:hAnsi="GHEA Grapalat" w:cs="Arial Unicode MS"/>
          <w:i w:val="0"/>
          <w:sz w:val="24"/>
          <w:szCs w:val="24"/>
        </w:rPr>
        <w:t>"ПИЩЕВЫХ</w:t>
      </w:r>
      <w:r w:rsidR="00B4502F"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0741A632" w14:textId="77777777" w:rsidR="00CE0D95" w:rsidRPr="00D071E5" w:rsidRDefault="00CE0D95" w:rsidP="00B46D58">
      <w:pPr>
        <w:pStyle w:val="aa"/>
        <w:widowControl w:val="0"/>
        <w:spacing w:after="160"/>
        <w:ind w:right="-7" w:firstLine="567"/>
        <w:jc w:val="center"/>
        <w:rPr>
          <w:rFonts w:ascii="GHEA Grapalat" w:hAnsi="GHEA Grapalat"/>
        </w:rPr>
      </w:pPr>
    </w:p>
    <w:p w14:paraId="7C9173CC" w14:textId="77777777" w:rsidR="00CE0D95" w:rsidRPr="00D071E5" w:rsidRDefault="00CE0D95" w:rsidP="00B46D58">
      <w:pPr>
        <w:pStyle w:val="aa"/>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4B9FB602" w:rsidR="00CA5E3A" w:rsidRPr="007A2767" w:rsidRDefault="007A2767" w:rsidP="00CA5E3A">
      <w:pPr>
        <w:pStyle w:val="a3"/>
        <w:widowControl w:val="0"/>
        <w:spacing w:after="160" w:line="240" w:lineRule="auto"/>
        <w:ind w:firstLine="567"/>
        <w:jc w:val="center"/>
        <w:rPr>
          <w:rFonts w:ascii="GHEA Grapalat" w:hAnsi="GHEA Grapalat"/>
          <w:b/>
          <w:bCs/>
          <w:i w:val="0"/>
          <w:sz w:val="28"/>
          <w:szCs w:val="28"/>
        </w:rPr>
      </w:pPr>
      <w:r w:rsidRPr="007A2767">
        <w:rPr>
          <w:rFonts w:ascii="GHEA Grapalat" w:hAnsi="GHEA Grapalat"/>
          <w:b/>
          <w:bCs/>
          <w:i w:val="0"/>
          <w:sz w:val="28"/>
          <w:szCs w:val="28"/>
        </w:rPr>
        <w:t xml:space="preserve">«СРЕДНЯЯ ШКОЛА №1 НОР ГЕХИ» </w:t>
      </w:r>
      <w:r w:rsidRPr="007A2767">
        <w:rPr>
          <w:rFonts w:ascii="GHEA Grapalat" w:hAnsi="GHEA Grapalat"/>
          <w:b/>
          <w:bCs/>
          <w:i w:val="0"/>
          <w:sz w:val="28"/>
          <w:szCs w:val="28"/>
          <w:u w:val="single"/>
        </w:rPr>
        <w:t>ГHКО</w:t>
      </w:r>
    </w:p>
    <w:p w14:paraId="67808490" w14:textId="4E81078A" w:rsidR="00CA5E3A" w:rsidRPr="00D071E5" w:rsidRDefault="007A2767" w:rsidP="00CA5E3A">
      <w:pPr>
        <w:pStyle w:val="aa"/>
        <w:widowControl w:val="0"/>
        <w:spacing w:after="0"/>
        <w:ind w:right="-7"/>
        <w:jc w:val="center"/>
        <w:rPr>
          <w:rFonts w:ascii="GHEA Grapalat" w:eastAsia="Arial Unicode MS" w:hAnsi="GHEA Grapalat" w:cs="Arial Unicode MS"/>
          <w:b/>
        </w:rPr>
      </w:pPr>
      <w:r w:rsidRPr="007A2767">
        <w:rPr>
          <w:rFonts w:ascii="GHEA Grapalat" w:eastAsia="Arial Unicode MS" w:hAnsi="GHEA Grapalat" w:cs="Arial Unicode MS"/>
          <w:b/>
          <w:bCs/>
        </w:rPr>
        <w:t>ДЛЯ НУЖД" ПИЩЕВЫХ ПРОДУКТОВ</w:t>
      </w:r>
      <w:r w:rsidR="00CA5E3A" w:rsidRPr="00D071E5">
        <w:rPr>
          <w:rFonts w:ascii="GHEA Grapalat" w:eastAsia="Arial Unicode MS" w:hAnsi="GHEA Grapalat" w:cs="Arial Unicode MS"/>
          <w:b/>
        </w:rPr>
        <w:t>"</w:t>
      </w:r>
    </w:p>
    <w:p w14:paraId="486A781B" w14:textId="77777777" w:rsidR="004809CC" w:rsidRPr="00D071E5" w:rsidRDefault="004809CC" w:rsidP="004809CC">
      <w:pPr>
        <w:widowControl w:val="0"/>
        <w:rPr>
          <w:rFonts w:ascii="GHEA Grapalat" w:hAnsi="GHEA Grapalat"/>
          <w:sz w:val="20"/>
          <w:szCs w:val="20"/>
        </w:rPr>
      </w:pPr>
    </w:p>
    <w:p w14:paraId="378E7DF3" w14:textId="77777777"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 xml:space="preserve">ЗАПРОС </w:t>
      </w:r>
      <w:proofErr w:type="gramStart"/>
      <w:r w:rsidR="00B4502F" w:rsidRPr="00D071E5">
        <w:rPr>
          <w:rFonts w:ascii="GHEA Grapalat" w:hAnsi="GHEA Grapalat"/>
        </w:rPr>
        <w:t xml:space="preserve">КОТИРОВКИ </w:t>
      </w:r>
      <w:r w:rsidRPr="00D071E5">
        <w:rPr>
          <w:rFonts w:ascii="GHEA Grapalat" w:hAnsi="GHEA Grapalat"/>
        </w:rPr>
        <w:t>,</w:t>
      </w:r>
      <w:proofErr w:type="gramEnd"/>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proofErr w:type="gramStart"/>
      <w:r w:rsidR="00174DAB" w:rsidRPr="00D071E5">
        <w:rPr>
          <w:rFonts w:ascii="GHEA Grapalat" w:hAnsi="GHEA Grapalat"/>
        </w:rPr>
        <w:t>квалификации  и</w:t>
      </w:r>
      <w:proofErr w:type="gramEnd"/>
      <w:r w:rsidR="00174DAB" w:rsidRPr="00D071E5">
        <w:rPr>
          <w:rFonts w:ascii="GHEA Grapalat" w:hAnsi="GHEA Grapalat"/>
        </w:rPr>
        <w:t xml:space="preserve">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lastRenderedPageBreak/>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 xml:space="preserve">ИНСТРУКЦИЯ ПО ПОДГОТОВКЕ ЗАЯВКИ </w:t>
      </w:r>
      <w:r w:rsidR="00CA590C" w:rsidRPr="00D071E5">
        <w:rPr>
          <w:rFonts w:ascii="GHEA Grapalat" w:hAnsi="GHEA Grapalat"/>
          <w:b/>
        </w:rPr>
        <w:br/>
      </w:r>
      <w:r w:rsidRPr="00D071E5">
        <w:rPr>
          <w:rFonts w:ascii="GHEA Grapalat" w:hAnsi="GHEA Grapalat"/>
          <w:b/>
        </w:rPr>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6148C9C4"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w:t>
      </w:r>
      <w:proofErr w:type="gramStart"/>
      <w:r w:rsidR="00A30084" w:rsidRPr="00D071E5">
        <w:rPr>
          <w:rFonts w:ascii="GHEA Grapalat" w:hAnsi="GHEA Grapalat"/>
          <w:spacing w:val="-6"/>
          <w:sz w:val="22"/>
          <w:szCs w:val="22"/>
        </w:rPr>
        <w:t>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proofErr w:type="gramEnd"/>
      <w:r w:rsidR="00096865" w:rsidRPr="00D071E5">
        <w:rPr>
          <w:rFonts w:ascii="GHEA Grapalat" w:hAnsi="GHEA Grapalat"/>
          <w:spacing w:val="-6"/>
          <w:sz w:val="22"/>
          <w:szCs w:val="22"/>
        </w:rPr>
        <w:t xml:space="preserve">, проводимом под кодом </w:t>
      </w:r>
      <w:r w:rsidR="00921D24">
        <w:rPr>
          <w:rFonts w:ascii="GHEA Grapalat" w:hAnsi="GHEA Grapalat"/>
        </w:rPr>
        <w:t>ԿՄՆԳԴ1-ԳՀԱՊՁԲ-2026/01</w:t>
      </w:r>
      <w:r w:rsidR="00476110">
        <w:rPr>
          <w:rFonts w:ascii="GHEA Grapalat" w:hAnsi="GHEA Grapalat"/>
        </w:rPr>
        <w:t xml:space="preserve"> </w:t>
      </w:r>
      <w:r w:rsidR="00096865" w:rsidRPr="00D071E5">
        <w:rPr>
          <w:rFonts w:ascii="GHEA Grapalat" w:hAnsi="GHEA Grapalat"/>
          <w:spacing w:val="-6"/>
          <w:sz w:val="22"/>
          <w:szCs w:val="22"/>
        </w:rPr>
        <w:t>(далее — процедура).</w:t>
      </w:r>
    </w:p>
    <w:p w14:paraId="14FCEA95" w14:textId="1D1A8248" w:rsidR="00350DC6" w:rsidRPr="00D071E5" w:rsidRDefault="00096865" w:rsidP="00350DC6">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D071E5">
        <w:rPr>
          <w:rFonts w:ascii="GHEA Grapalat" w:hAnsi="GHEA Grapalat"/>
          <w:b/>
          <w:i w:val="0"/>
          <w:sz w:val="22"/>
          <w:szCs w:val="22"/>
        </w:rPr>
        <w:t>&lt;&lt;</w:t>
      </w:r>
      <w:r w:rsidR="00350DC6" w:rsidRPr="00D071E5">
        <w:rPr>
          <w:rFonts w:ascii="GHEA Grapalat" w:hAnsi="GHEA Grapalat"/>
          <w:b/>
          <w:i w:val="0"/>
          <w:sz w:val="22"/>
          <w:szCs w:val="22"/>
          <w:u w:val="single"/>
        </w:rPr>
        <w:t xml:space="preserve"> </w:t>
      </w:r>
      <w:r w:rsidR="007A2767" w:rsidRPr="007A2767">
        <w:rPr>
          <w:rFonts w:ascii="GHEA Grapalat" w:hAnsi="GHEA Grapalat"/>
          <w:b/>
          <w:i w:val="0"/>
          <w:sz w:val="24"/>
          <w:szCs w:val="24"/>
          <w:u w:val="single"/>
        </w:rPr>
        <w:t>«Средняя школа №1 Нор Гехи»</w:t>
      </w:r>
    </w:p>
    <w:p w14:paraId="45C012F8"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9ADEC41" w14:textId="77777777" w:rsidR="00E86AFC" w:rsidRPr="00A71D81" w:rsidRDefault="00A81DD5" w:rsidP="00E86AFC">
      <w:pPr>
        <w:ind w:firstLine="567"/>
        <w:rPr>
          <w:rFonts w:ascii="GHEA Grapalat" w:hAnsi="GHEA Grapalat"/>
          <w:i/>
          <w:lang w:val="af-ZA"/>
        </w:rPr>
      </w:pPr>
      <w:r w:rsidRPr="00D071E5">
        <w:rPr>
          <w:rFonts w:ascii="GHEA Grapalat" w:hAnsi="GHEA Grapalat"/>
          <w:sz w:val="22"/>
          <w:szCs w:val="22"/>
        </w:rPr>
        <w:t xml:space="preserve">Адрес электронной почты секретаря оценочной комиссии </w:t>
      </w:r>
      <w:r w:rsidR="00E86AFC" w:rsidRPr="00531C66">
        <w:rPr>
          <w:rFonts w:ascii="GHEA Grapalat" w:hAnsi="GHEA Grapalat"/>
          <w:sz w:val="20"/>
          <w:szCs w:val="20"/>
          <w:lang w:val="af-ZA"/>
        </w:rPr>
        <w:t>norgeghiindprots@gmail.com</w:t>
      </w:r>
    </w:p>
    <w:p w14:paraId="0572AD21" w14:textId="204D63A4" w:rsidR="00350DC6" w:rsidRPr="00D071E5" w:rsidRDefault="00350DC6" w:rsidP="00350DC6">
      <w:pPr>
        <w:spacing w:line="360" w:lineRule="auto"/>
        <w:ind w:firstLine="567"/>
        <w:jc w:val="both"/>
        <w:rPr>
          <w:rFonts w:ascii="GHEA Grapalat" w:hAnsi="GHEA Grapalat" w:cs="Times Armenian"/>
          <w:sz w:val="22"/>
          <w:szCs w:val="22"/>
          <w:lang w:val="af-ZA"/>
        </w:rPr>
      </w:pPr>
    </w:p>
    <w:p w14:paraId="1B686C1C" w14:textId="77777777" w:rsidR="00096865" w:rsidRPr="00D071E5" w:rsidRDefault="00F5653D" w:rsidP="00350DC6">
      <w:pPr>
        <w:pStyle w:val="23"/>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0E734EFF" w14:textId="1100C39E" w:rsidR="00FB735C" w:rsidRPr="00476110" w:rsidRDefault="00845AA5" w:rsidP="00D9392A">
      <w:pPr>
        <w:pStyle w:val="a3"/>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D071E5">
        <w:rPr>
          <w:rFonts w:ascii="GHEA Grapalat" w:hAnsi="GHEA Grapalat"/>
          <w:i w:val="0"/>
        </w:rPr>
        <w:t xml:space="preserve"> ПИЩЕВЫХ ПРОДУКТОВ</w:t>
      </w:r>
      <w:r w:rsidRPr="00D071E5">
        <w:rPr>
          <w:rFonts w:ascii="GHEA Grapalat" w:hAnsi="GHEA Grapalat"/>
          <w:i w:val="0"/>
          <w:sz w:val="24"/>
          <w:szCs w:val="24"/>
        </w:rPr>
        <w:t xml:space="preserve">" (далее — также товар) для </w:t>
      </w:r>
      <w:r w:rsidR="007A2767">
        <w:rPr>
          <w:rFonts w:ascii="GHEA Grapalat" w:hAnsi="GHEA Grapalat"/>
          <w:i w:val="0"/>
          <w:sz w:val="24"/>
          <w:szCs w:val="24"/>
        </w:rPr>
        <w:t>«Средняя школа №1 Нор Гехи»</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19</w:t>
      </w:r>
    </w:p>
    <w:p w14:paraId="24A35C19" w14:textId="66CAD5A7" w:rsidR="00096865" w:rsidRPr="00D071E5" w:rsidRDefault="00845AA5" w:rsidP="00D9392A">
      <w:pPr>
        <w:pStyle w:val="a3"/>
        <w:widowControl w:val="0"/>
        <w:spacing w:after="160" w:line="240" w:lineRule="auto"/>
        <w:ind w:firstLine="567"/>
        <w:jc w:val="left"/>
        <w:rPr>
          <w:rFonts w:ascii="GHEA Grapalat" w:hAnsi="GHEA Grapalat"/>
          <w:i w:val="0"/>
          <w:sz w:val="24"/>
          <w:szCs w:val="24"/>
        </w:rPr>
      </w:pP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0642D4" w:rsidRPr="00D071E5" w14:paraId="64EDC8DE" w14:textId="77777777" w:rsidTr="003E1950">
        <w:trPr>
          <w:jc w:val="center"/>
        </w:trPr>
        <w:tc>
          <w:tcPr>
            <w:tcW w:w="1530" w:type="dxa"/>
            <w:vAlign w:val="center"/>
          </w:tcPr>
          <w:p w14:paraId="7CBF2C05" w14:textId="3E63FC6A" w:rsidR="000642D4" w:rsidRPr="00D071E5" w:rsidRDefault="000642D4" w:rsidP="000642D4">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D08C802" w14:textId="44CFAC66" w:rsidR="000642D4" w:rsidRPr="00D071E5" w:rsidRDefault="000642D4" w:rsidP="00B31ECA">
            <w:pPr>
              <w:pStyle w:val="23"/>
              <w:widowControl w:val="0"/>
              <w:spacing w:after="120" w:line="240" w:lineRule="auto"/>
              <w:ind w:firstLine="0"/>
              <w:rPr>
                <w:rFonts w:ascii="GHEA Grapalat" w:hAnsi="GHEA Grapalat"/>
                <w:sz w:val="24"/>
                <w:szCs w:val="24"/>
                <w:u w:val="single"/>
                <w:vertAlign w:val="subscript"/>
              </w:rPr>
            </w:pPr>
            <w:r w:rsidRPr="005378AC">
              <w:t xml:space="preserve"> Соль</w:t>
            </w:r>
          </w:p>
        </w:tc>
      </w:tr>
      <w:tr w:rsidR="000642D4" w:rsidRPr="00D071E5" w14:paraId="51F3DF69" w14:textId="77777777" w:rsidTr="003E1950">
        <w:trPr>
          <w:jc w:val="center"/>
        </w:trPr>
        <w:tc>
          <w:tcPr>
            <w:tcW w:w="1530" w:type="dxa"/>
            <w:vAlign w:val="center"/>
          </w:tcPr>
          <w:p w14:paraId="36CD9CD4" w14:textId="1CD74E6B"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4C80D53D" w:rsidR="000642D4" w:rsidRPr="00D071E5" w:rsidRDefault="000642D4" w:rsidP="00B31ECA">
            <w:pPr>
              <w:pStyle w:val="23"/>
              <w:widowControl w:val="0"/>
              <w:spacing w:after="120" w:line="240" w:lineRule="auto"/>
              <w:ind w:firstLine="0"/>
              <w:rPr>
                <w:rFonts w:ascii="GHEA Grapalat" w:hAnsi="GHEA Grapalat"/>
              </w:rPr>
            </w:pPr>
            <w:r w:rsidRPr="005378AC">
              <w:t>Подсолнечное масло</w:t>
            </w:r>
          </w:p>
        </w:tc>
      </w:tr>
      <w:tr w:rsidR="000642D4" w:rsidRPr="00D071E5" w14:paraId="6D1E829A" w14:textId="77777777" w:rsidTr="003E1950">
        <w:trPr>
          <w:jc w:val="center"/>
        </w:trPr>
        <w:tc>
          <w:tcPr>
            <w:tcW w:w="1530" w:type="dxa"/>
            <w:vAlign w:val="center"/>
          </w:tcPr>
          <w:p w14:paraId="6FA7A8D5" w14:textId="0AE82588"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512E9D43" w:rsidR="000642D4" w:rsidRPr="00D071E5" w:rsidRDefault="000642D4" w:rsidP="00B31ECA">
            <w:pPr>
              <w:pStyle w:val="23"/>
              <w:widowControl w:val="0"/>
              <w:spacing w:after="120" w:line="240" w:lineRule="auto"/>
              <w:ind w:firstLine="0"/>
              <w:rPr>
                <w:rFonts w:ascii="GHEA Grapalat" w:hAnsi="GHEA Grapalat"/>
              </w:rPr>
            </w:pPr>
            <w:r w:rsidRPr="005378AC">
              <w:t xml:space="preserve"> Рис</w:t>
            </w:r>
          </w:p>
        </w:tc>
      </w:tr>
      <w:tr w:rsidR="000642D4" w:rsidRPr="00D071E5" w14:paraId="68B78F5B" w14:textId="77777777" w:rsidTr="003E1950">
        <w:trPr>
          <w:jc w:val="center"/>
        </w:trPr>
        <w:tc>
          <w:tcPr>
            <w:tcW w:w="1530" w:type="dxa"/>
            <w:vAlign w:val="center"/>
          </w:tcPr>
          <w:p w14:paraId="28919C95" w14:textId="06F490E6"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25E0CB4E" w:rsidR="000642D4" w:rsidRPr="00D071E5" w:rsidRDefault="000642D4" w:rsidP="00B31ECA">
            <w:pPr>
              <w:pStyle w:val="23"/>
              <w:widowControl w:val="0"/>
              <w:spacing w:after="120" w:line="240" w:lineRule="auto"/>
              <w:ind w:firstLine="0"/>
              <w:rPr>
                <w:rFonts w:ascii="GHEA Grapalat" w:hAnsi="GHEA Grapalat"/>
              </w:rPr>
            </w:pPr>
            <w:r w:rsidRPr="005378AC">
              <w:t xml:space="preserve"> Морковь</w:t>
            </w:r>
          </w:p>
        </w:tc>
      </w:tr>
      <w:tr w:rsidR="000642D4" w:rsidRPr="00D071E5" w14:paraId="4331F76F" w14:textId="77777777" w:rsidTr="003E1950">
        <w:trPr>
          <w:jc w:val="center"/>
        </w:trPr>
        <w:tc>
          <w:tcPr>
            <w:tcW w:w="1530" w:type="dxa"/>
            <w:vAlign w:val="center"/>
          </w:tcPr>
          <w:p w14:paraId="57B015C4" w14:textId="6F678DC3"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93FE49C" w14:textId="33512B34" w:rsidR="000642D4" w:rsidRPr="00D071E5" w:rsidRDefault="000642D4" w:rsidP="00B31ECA">
            <w:pPr>
              <w:pStyle w:val="23"/>
              <w:widowControl w:val="0"/>
              <w:spacing w:after="120" w:line="240" w:lineRule="auto"/>
              <w:ind w:firstLine="0"/>
              <w:rPr>
                <w:rFonts w:ascii="GHEA Grapalat" w:hAnsi="GHEA Grapalat"/>
              </w:rPr>
            </w:pPr>
            <w:r w:rsidRPr="005378AC">
              <w:t>Фасоль</w:t>
            </w:r>
          </w:p>
        </w:tc>
      </w:tr>
      <w:tr w:rsidR="000642D4" w:rsidRPr="00D071E5" w14:paraId="2145920F" w14:textId="77777777" w:rsidTr="003E1950">
        <w:trPr>
          <w:jc w:val="center"/>
        </w:trPr>
        <w:tc>
          <w:tcPr>
            <w:tcW w:w="1530" w:type="dxa"/>
            <w:vAlign w:val="center"/>
          </w:tcPr>
          <w:p w14:paraId="24DCBB54" w14:textId="72B6533E"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5E1949B9" w:rsidR="000642D4" w:rsidRPr="00D071E5" w:rsidRDefault="000642D4" w:rsidP="00B31ECA">
            <w:pPr>
              <w:pStyle w:val="23"/>
              <w:widowControl w:val="0"/>
              <w:spacing w:after="120" w:line="240" w:lineRule="auto"/>
              <w:ind w:firstLine="0"/>
              <w:rPr>
                <w:rFonts w:ascii="GHEA Grapalat" w:hAnsi="GHEA Grapalat"/>
              </w:rPr>
            </w:pPr>
            <w:r w:rsidRPr="005378AC">
              <w:t>Яблоко</w:t>
            </w:r>
          </w:p>
        </w:tc>
      </w:tr>
      <w:tr w:rsidR="000642D4" w:rsidRPr="00D071E5" w14:paraId="75E5A600" w14:textId="77777777" w:rsidTr="003E1950">
        <w:trPr>
          <w:jc w:val="center"/>
        </w:trPr>
        <w:tc>
          <w:tcPr>
            <w:tcW w:w="1530" w:type="dxa"/>
            <w:vAlign w:val="center"/>
          </w:tcPr>
          <w:p w14:paraId="3EE01C3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05F24CC8" w:rsidR="000642D4" w:rsidRPr="00E10042" w:rsidRDefault="000642D4" w:rsidP="00B31ECA">
            <w:pPr>
              <w:pStyle w:val="23"/>
              <w:widowControl w:val="0"/>
              <w:spacing w:after="120" w:line="240" w:lineRule="auto"/>
              <w:ind w:firstLine="0"/>
            </w:pPr>
            <w:r w:rsidRPr="005378AC">
              <w:t xml:space="preserve"> Капуста</w:t>
            </w:r>
          </w:p>
        </w:tc>
      </w:tr>
      <w:tr w:rsidR="000642D4" w:rsidRPr="00D071E5" w14:paraId="084AC2BF" w14:textId="77777777" w:rsidTr="003E1950">
        <w:trPr>
          <w:jc w:val="center"/>
        </w:trPr>
        <w:tc>
          <w:tcPr>
            <w:tcW w:w="1530" w:type="dxa"/>
            <w:vAlign w:val="center"/>
          </w:tcPr>
          <w:p w14:paraId="391446FD"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0585B578" w:rsidR="000642D4" w:rsidRPr="00E10042" w:rsidRDefault="00414E8C" w:rsidP="00B31ECA">
            <w:pPr>
              <w:pStyle w:val="23"/>
              <w:widowControl w:val="0"/>
              <w:spacing w:after="120" w:line="240" w:lineRule="auto"/>
              <w:ind w:firstLine="0"/>
            </w:pPr>
            <w:r w:rsidRPr="00414E8C">
              <w:t>свекла</w:t>
            </w:r>
          </w:p>
        </w:tc>
      </w:tr>
      <w:tr w:rsidR="000642D4" w:rsidRPr="00D071E5" w14:paraId="57732E93" w14:textId="77777777" w:rsidTr="003E1950">
        <w:trPr>
          <w:jc w:val="center"/>
        </w:trPr>
        <w:tc>
          <w:tcPr>
            <w:tcW w:w="1530" w:type="dxa"/>
            <w:vAlign w:val="center"/>
          </w:tcPr>
          <w:p w14:paraId="4455621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0ED90485" w:rsidR="000642D4" w:rsidRPr="00E10042" w:rsidRDefault="000642D4" w:rsidP="00B31ECA">
            <w:pPr>
              <w:pStyle w:val="23"/>
              <w:widowControl w:val="0"/>
              <w:spacing w:after="120" w:line="240" w:lineRule="auto"/>
              <w:ind w:firstLine="0"/>
            </w:pPr>
            <w:r w:rsidRPr="005378AC">
              <w:t>Картофель</w:t>
            </w:r>
          </w:p>
        </w:tc>
      </w:tr>
      <w:tr w:rsidR="000642D4" w:rsidRPr="00D071E5" w14:paraId="299D61F7" w14:textId="77777777" w:rsidTr="003E1950">
        <w:trPr>
          <w:jc w:val="center"/>
        </w:trPr>
        <w:tc>
          <w:tcPr>
            <w:tcW w:w="1530" w:type="dxa"/>
            <w:vAlign w:val="center"/>
          </w:tcPr>
          <w:p w14:paraId="0351A6E3"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E7C1779" w14:textId="368F2335" w:rsidR="000642D4" w:rsidRPr="00E10042" w:rsidRDefault="000642D4" w:rsidP="00B31ECA">
            <w:pPr>
              <w:pStyle w:val="23"/>
              <w:widowControl w:val="0"/>
              <w:spacing w:after="120" w:line="240" w:lineRule="auto"/>
              <w:ind w:firstLine="0"/>
            </w:pPr>
            <w:r w:rsidRPr="005378AC">
              <w:t>Куриная грудка</w:t>
            </w:r>
          </w:p>
        </w:tc>
      </w:tr>
      <w:tr w:rsidR="00B31ECA" w:rsidRPr="00D071E5" w14:paraId="75CB5BFE" w14:textId="77777777" w:rsidTr="003E1950">
        <w:trPr>
          <w:jc w:val="center"/>
        </w:trPr>
        <w:tc>
          <w:tcPr>
            <w:tcW w:w="1530" w:type="dxa"/>
            <w:vAlign w:val="center"/>
          </w:tcPr>
          <w:p w14:paraId="08301AC0"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87EDC04" w14:textId="474F5E34" w:rsidR="00B31ECA" w:rsidRPr="00E10042" w:rsidRDefault="00B31ECA" w:rsidP="00B31ECA">
            <w:pPr>
              <w:pStyle w:val="23"/>
              <w:widowControl w:val="0"/>
              <w:spacing w:after="120" w:line="240" w:lineRule="auto"/>
              <w:ind w:firstLine="0"/>
            </w:pPr>
            <w:r>
              <w:rPr>
                <w:lang w:val="en-US"/>
              </w:rPr>
              <w:t xml:space="preserve"> </w:t>
            </w:r>
            <w:r w:rsidRPr="00BE3918">
              <w:t>Хлеб</w:t>
            </w:r>
          </w:p>
        </w:tc>
      </w:tr>
      <w:tr w:rsidR="00B31ECA" w:rsidRPr="00D071E5" w14:paraId="5296175D" w14:textId="77777777" w:rsidTr="003E1950">
        <w:trPr>
          <w:jc w:val="center"/>
        </w:trPr>
        <w:tc>
          <w:tcPr>
            <w:tcW w:w="1530" w:type="dxa"/>
            <w:vAlign w:val="center"/>
          </w:tcPr>
          <w:p w14:paraId="379073F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2F568D35" w:rsidR="00B31ECA" w:rsidRPr="00E10042" w:rsidRDefault="00B31ECA" w:rsidP="00B31ECA">
            <w:pPr>
              <w:pStyle w:val="23"/>
              <w:widowControl w:val="0"/>
              <w:spacing w:after="120" w:line="240" w:lineRule="auto"/>
              <w:ind w:firstLine="0"/>
            </w:pPr>
            <w:r w:rsidRPr="00BE3918">
              <w:t>Гречиха</w:t>
            </w:r>
          </w:p>
        </w:tc>
      </w:tr>
      <w:tr w:rsidR="00B31ECA" w:rsidRPr="00D071E5" w14:paraId="700AA711" w14:textId="77777777" w:rsidTr="003E1950">
        <w:trPr>
          <w:jc w:val="center"/>
        </w:trPr>
        <w:tc>
          <w:tcPr>
            <w:tcW w:w="1530" w:type="dxa"/>
            <w:vAlign w:val="center"/>
          </w:tcPr>
          <w:p w14:paraId="76DB6DC6"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2673E48D" w:rsidR="00B31ECA" w:rsidRPr="00E10042" w:rsidRDefault="00B31ECA" w:rsidP="00B31ECA">
            <w:pPr>
              <w:pStyle w:val="23"/>
              <w:widowControl w:val="0"/>
              <w:spacing w:after="120" w:line="240" w:lineRule="auto"/>
              <w:ind w:firstLine="0"/>
            </w:pPr>
            <w:r w:rsidRPr="00BE3918">
              <w:t>Яйцо</w:t>
            </w:r>
          </w:p>
        </w:tc>
      </w:tr>
      <w:tr w:rsidR="00B31ECA" w:rsidRPr="00D071E5" w14:paraId="2DF21B9C" w14:textId="77777777" w:rsidTr="003E1950">
        <w:trPr>
          <w:jc w:val="center"/>
        </w:trPr>
        <w:tc>
          <w:tcPr>
            <w:tcW w:w="1530" w:type="dxa"/>
            <w:vAlign w:val="center"/>
          </w:tcPr>
          <w:p w14:paraId="4688FB5C"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4713B4D6" w:rsidR="00B31ECA" w:rsidRPr="00E10042" w:rsidRDefault="00B31ECA" w:rsidP="00B31ECA">
            <w:pPr>
              <w:pStyle w:val="23"/>
              <w:widowControl w:val="0"/>
              <w:spacing w:after="120" w:line="240" w:lineRule="auto"/>
              <w:ind w:firstLine="0"/>
            </w:pPr>
            <w:r w:rsidRPr="00BE3918">
              <w:t>Макаронные изделия</w:t>
            </w:r>
          </w:p>
        </w:tc>
      </w:tr>
      <w:tr w:rsidR="00B31ECA" w:rsidRPr="00D071E5" w14:paraId="018E67A2" w14:textId="77777777" w:rsidTr="003E1950">
        <w:trPr>
          <w:jc w:val="center"/>
        </w:trPr>
        <w:tc>
          <w:tcPr>
            <w:tcW w:w="1530" w:type="dxa"/>
            <w:vAlign w:val="center"/>
          </w:tcPr>
          <w:p w14:paraId="6AD60FF7"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5A0D57BF" w:rsidR="00B31ECA" w:rsidRPr="00E10042" w:rsidRDefault="00B31ECA" w:rsidP="00B31ECA">
            <w:pPr>
              <w:pStyle w:val="23"/>
              <w:widowControl w:val="0"/>
              <w:spacing w:after="120" w:line="240" w:lineRule="auto"/>
              <w:ind w:firstLine="0"/>
            </w:pPr>
            <w:r w:rsidRPr="00BE3918">
              <w:t>Горох</w:t>
            </w:r>
          </w:p>
        </w:tc>
      </w:tr>
      <w:tr w:rsidR="00B31ECA" w:rsidRPr="00D071E5" w14:paraId="6D9D6274" w14:textId="77777777" w:rsidTr="003E1950">
        <w:trPr>
          <w:jc w:val="center"/>
        </w:trPr>
        <w:tc>
          <w:tcPr>
            <w:tcW w:w="1530" w:type="dxa"/>
            <w:vAlign w:val="center"/>
          </w:tcPr>
          <w:p w14:paraId="5883604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4CEC2AB4" w:rsidR="00B31ECA" w:rsidRPr="00E10042" w:rsidRDefault="00B31ECA" w:rsidP="00B31ECA">
            <w:pPr>
              <w:pStyle w:val="23"/>
              <w:widowControl w:val="0"/>
              <w:spacing w:after="120" w:line="240" w:lineRule="auto"/>
              <w:ind w:firstLine="0"/>
            </w:pPr>
            <w:r w:rsidRPr="00BE3918">
              <w:t>Чечевица</w:t>
            </w:r>
          </w:p>
        </w:tc>
      </w:tr>
      <w:tr w:rsidR="00B31ECA" w:rsidRPr="00D071E5" w14:paraId="29995069" w14:textId="77777777" w:rsidTr="003E1950">
        <w:trPr>
          <w:jc w:val="center"/>
        </w:trPr>
        <w:tc>
          <w:tcPr>
            <w:tcW w:w="1530" w:type="dxa"/>
            <w:vAlign w:val="center"/>
          </w:tcPr>
          <w:p w14:paraId="4BE543DE"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5697424" w14:textId="1B2F1FF2" w:rsidR="00B31ECA" w:rsidRPr="00E10042" w:rsidRDefault="00B31ECA" w:rsidP="00B31ECA">
            <w:pPr>
              <w:pStyle w:val="23"/>
              <w:widowControl w:val="0"/>
              <w:spacing w:after="120" w:line="240" w:lineRule="auto"/>
              <w:ind w:firstLine="0"/>
            </w:pPr>
            <w:r w:rsidRPr="00BE3918">
              <w:t>Сыр</w:t>
            </w:r>
          </w:p>
        </w:tc>
      </w:tr>
      <w:tr w:rsidR="00B31ECA" w:rsidRPr="00D071E5" w14:paraId="541884CC" w14:textId="77777777" w:rsidTr="003E1950">
        <w:trPr>
          <w:jc w:val="center"/>
        </w:trPr>
        <w:tc>
          <w:tcPr>
            <w:tcW w:w="1530" w:type="dxa"/>
            <w:vAlign w:val="center"/>
          </w:tcPr>
          <w:p w14:paraId="7498028F"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79E9579C" w:rsidR="00B31ECA" w:rsidRPr="00E10042" w:rsidRDefault="00B31ECA" w:rsidP="00B31ECA">
            <w:pPr>
              <w:pStyle w:val="23"/>
              <w:widowControl w:val="0"/>
              <w:spacing w:after="120" w:line="240" w:lineRule="auto"/>
              <w:ind w:firstLine="0"/>
            </w:pPr>
            <w:r w:rsidRPr="00BE3918">
              <w:t>Йогурт</w:t>
            </w:r>
          </w:p>
        </w:tc>
      </w:tr>
      <w:tr w:rsidR="007D1BA8" w:rsidRPr="00D071E5" w14:paraId="6B092E44" w14:textId="77777777" w:rsidTr="003E1950">
        <w:trPr>
          <w:jc w:val="center"/>
        </w:trPr>
        <w:tc>
          <w:tcPr>
            <w:tcW w:w="1530" w:type="dxa"/>
            <w:vAlign w:val="center"/>
          </w:tcPr>
          <w:p w14:paraId="77CF06BA" w14:textId="77777777" w:rsidR="007D1BA8" w:rsidRDefault="007D1BA8"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5F96BC9E" w:rsidR="007D1BA8" w:rsidRPr="00E10042" w:rsidRDefault="007D1BA8" w:rsidP="00B31ECA">
            <w:pPr>
              <w:pStyle w:val="23"/>
              <w:widowControl w:val="0"/>
              <w:spacing w:after="120" w:line="240" w:lineRule="auto"/>
              <w:ind w:firstLine="0"/>
            </w:pPr>
            <w:r w:rsidRPr="007D1BA8">
              <w:t>Томатная паста</w:t>
            </w:r>
          </w:p>
        </w:tc>
      </w:tr>
    </w:tbl>
    <w:p w14:paraId="113FEC2E"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lastRenderedPageBreak/>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w:t>
      </w:r>
      <w:r w:rsidRPr="00D071E5">
        <w:rPr>
          <w:rFonts w:ascii="GHEA Grapalat" w:hAnsi="GHEA Grapalat"/>
        </w:rPr>
        <w:lastRenderedPageBreak/>
        <w:t>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lastRenderedPageBreak/>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r w:rsidR="00F9791A" w:rsidRPr="00D071E5">
        <w:rPr>
          <w:rFonts w:ascii="GHEA Grapalat" w:hAnsi="GHEA Grapalat"/>
        </w:rPr>
        <w:t>ое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lastRenderedPageBreak/>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w:t>
      </w:r>
      <w:proofErr w:type="gramStart"/>
      <w:r w:rsidR="00B4502F" w:rsidRPr="00D071E5">
        <w:rPr>
          <w:rFonts w:ascii="GHEA Grapalat" w:hAnsi="GHEA Grapalat"/>
          <w:sz w:val="24"/>
          <w:szCs w:val="24"/>
        </w:rPr>
        <w:t xml:space="preserve">котировки </w:t>
      </w:r>
      <w:r w:rsidRPr="00D071E5">
        <w:rPr>
          <w:rFonts w:ascii="GHEA Grapalat" w:hAnsi="GHEA Grapalat"/>
          <w:sz w:val="24"/>
          <w:szCs w:val="24"/>
        </w:rPr>
        <w:t>.</w:t>
      </w:r>
      <w:proofErr w:type="gramEnd"/>
    </w:p>
    <w:p w14:paraId="4B3226C7" w14:textId="67E32686" w:rsidR="00A80ECD" w:rsidRPr="00D071E5" w:rsidRDefault="00A80ECD" w:rsidP="008C6890">
      <w:pPr>
        <w:pStyle w:val="23"/>
        <w:widowControl w:val="0"/>
        <w:tabs>
          <w:tab w:val="left" w:pos="1134"/>
        </w:tabs>
        <w:spacing w:after="160" w:line="240" w:lineRule="auto"/>
        <w:ind w:firstLine="567"/>
        <w:rPr>
          <w:rFonts w:ascii="GHEA Grapalat" w:eastAsia="Arial Unicode MS" w:hAnsi="GHEA Grapalat" w:cs="Arial Unicode MS"/>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3A3452">
        <w:rPr>
          <w:rFonts w:ascii="GHEA Grapalat" w:eastAsia="Arial Unicode MS" w:hAnsi="GHEA Grapalat" w:cs="Arial Unicode MS"/>
          <w:sz w:val="24"/>
          <w:szCs w:val="24"/>
        </w:rPr>
        <w:t>п</w:t>
      </w:r>
      <w:r w:rsidR="00D9392A" w:rsidRPr="003A3452">
        <w:rPr>
          <w:rFonts w:ascii="GHEA Grapalat" w:eastAsia="Arial Unicode MS" w:hAnsi="GHEA Grapalat" w:cs="Arial Unicode MS"/>
          <w:sz w:val="24"/>
          <w:szCs w:val="24"/>
        </w:rPr>
        <w:t xml:space="preserve">о адресу </w:t>
      </w:r>
      <w:r w:rsidR="007A2767" w:rsidRPr="003A3452">
        <w:rPr>
          <w:rFonts w:ascii="GHEA Grapalat" w:eastAsia="Arial Unicode MS" w:hAnsi="GHEA Grapalat" w:cs="Arial Unicode MS"/>
          <w:sz w:val="24"/>
          <w:szCs w:val="24"/>
        </w:rPr>
        <w:t xml:space="preserve">ул.Ц.Хачатряна. 4 </w:t>
      </w:r>
      <w:r w:rsidRPr="00D071E5">
        <w:rPr>
          <w:rFonts w:ascii="GHEA Grapalat" w:eastAsia="Arial Unicode MS" w:hAnsi="GHEA Grapalat" w:cs="Arial Unicode MS"/>
          <w:sz w:val="24"/>
          <w:szCs w:val="24"/>
        </w:rPr>
        <w:t xml:space="preserve">не позднее, чем </w:t>
      </w:r>
      <w:r w:rsidR="00921D24" w:rsidRPr="00921D24">
        <w:rPr>
          <w:rFonts w:ascii="GHEA Grapalat" w:eastAsia="Arial Unicode MS" w:hAnsi="GHEA Grapalat" w:cs="Arial Unicode MS"/>
          <w:sz w:val="24"/>
          <w:szCs w:val="24"/>
        </w:rPr>
        <w:t>09</w:t>
      </w:r>
      <w:r w:rsidR="000505A2" w:rsidRPr="003A3452">
        <w:rPr>
          <w:rFonts w:ascii="GHEA Grapalat" w:eastAsia="Arial Unicode MS" w:hAnsi="GHEA Grapalat" w:cs="Arial Unicode MS"/>
          <w:sz w:val="24"/>
          <w:szCs w:val="24"/>
        </w:rPr>
        <w:t>։</w:t>
      </w:r>
      <w:r w:rsidR="00921D24" w:rsidRPr="00921D24">
        <w:rPr>
          <w:rFonts w:ascii="GHEA Grapalat" w:eastAsia="Arial Unicode MS" w:hAnsi="GHEA Grapalat" w:cs="Arial Unicode MS"/>
          <w:sz w:val="24"/>
          <w:szCs w:val="24"/>
        </w:rPr>
        <w:t>3</w:t>
      </w:r>
      <w:r w:rsidR="000505A2" w:rsidRPr="003A3452">
        <w:rPr>
          <w:rFonts w:ascii="GHEA Grapalat" w:eastAsia="Arial Unicode MS" w:hAnsi="GHEA Grapalat" w:cs="Arial Unicode MS"/>
          <w:sz w:val="24"/>
          <w:szCs w:val="24"/>
        </w:rPr>
        <w:t>0</w:t>
      </w:r>
      <w:r w:rsidRPr="00D071E5">
        <w:rPr>
          <w:rFonts w:ascii="GHEA Grapalat" w:eastAsia="Arial Unicode MS" w:hAnsi="GHEA Grapalat" w:cs="Arial Unicode MS"/>
          <w:sz w:val="24"/>
          <w:szCs w:val="24"/>
        </w:rPr>
        <w:t>" часов "</w:t>
      </w:r>
      <w:r w:rsidR="000505A2" w:rsidRPr="003A3452">
        <w:rPr>
          <w:rFonts w:ascii="GHEA Grapalat" w:eastAsia="Arial Unicode MS" w:hAnsi="GHEA Grapalat" w:cs="Arial Unicode MS"/>
          <w:sz w:val="24"/>
          <w:szCs w:val="24"/>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r w:rsidR="00B31ECA" w:rsidRPr="00B31ECA">
        <w:rPr>
          <w:rFonts w:ascii="GHEA Grapalat" w:hAnsi="GHEA Grapalat"/>
          <w:sz w:val="24"/>
          <w:szCs w:val="24"/>
        </w:rPr>
        <w:t>Сирарпи Бекташян</w:t>
      </w:r>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D071E5">
        <w:rPr>
          <w:rFonts w:ascii="GHEA Grapalat" w:hAnsi="GHEA Grapalat"/>
        </w:rPr>
        <w:t xml:space="preserve">телефона </w:t>
      </w:r>
      <w:r w:rsidRPr="00D071E5">
        <w:rPr>
          <w:rFonts w:ascii="GHEA Grapalat" w:hAnsi="GHEA Grapalat"/>
        </w:rPr>
        <w:t>,</w:t>
      </w:r>
      <w:proofErr w:type="gramEnd"/>
      <w:r w:rsidRPr="00D071E5">
        <w:rPr>
          <w:rFonts w:ascii="GHEA Grapalat" w:hAnsi="GHEA Grapalat"/>
        </w:rPr>
        <w:t xml:space="preserve">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w:t>
      </w:r>
      <w:proofErr w:type="gramStart"/>
      <w:r w:rsidRPr="00D071E5">
        <w:rPr>
          <w:rFonts w:ascii="GHEA Grapalat" w:hAnsi="GHEA Grapalat"/>
        </w:rPr>
        <w:t>пай)  в</w:t>
      </w:r>
      <w:proofErr w:type="gramEnd"/>
      <w:r w:rsidRPr="00D071E5">
        <w:rPr>
          <w:rFonts w:ascii="GHEA Grapalat" w:hAnsi="GHEA Grapalat"/>
        </w:rPr>
        <w:t xml:space="preserve">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w:t>
      </w:r>
      <w:r w:rsidRPr="00D071E5">
        <w:rPr>
          <w:rFonts w:ascii="GHEA Grapalat" w:hAnsi="GHEA Grapalat"/>
          <w:sz w:val="24"/>
          <w:szCs w:val="24"/>
        </w:rPr>
        <w:lastRenderedPageBreak/>
        <w:t xml:space="preserve">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 xml:space="preserve">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w:t>
      </w:r>
      <w:r w:rsidRPr="00D071E5">
        <w:rPr>
          <w:rFonts w:ascii="GHEA Grapalat" w:hAnsi="GHEA Grapalat"/>
        </w:rPr>
        <w:lastRenderedPageBreak/>
        <w:t>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ложения, лумы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23"/>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23"/>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0A2A21A4"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8019C1">
        <w:rPr>
          <w:rFonts w:ascii="GHEA Grapalat" w:hAnsi="GHEA Grapalat"/>
          <w:sz w:val="24"/>
          <w:szCs w:val="24"/>
        </w:rPr>
        <w:t>7</w:t>
      </w:r>
      <w:r w:rsidRPr="00D071E5">
        <w:rPr>
          <w:rFonts w:ascii="GHEA Grapalat" w:hAnsi="GHEA Grapalat"/>
          <w:sz w:val="24"/>
          <w:szCs w:val="24"/>
        </w:rPr>
        <w:t>"-ый день в "</w:t>
      </w:r>
      <w:r w:rsidR="00921D24" w:rsidRPr="00921D24">
        <w:rPr>
          <w:rFonts w:ascii="GHEA Grapalat" w:hAnsi="GHEA Grapalat"/>
          <w:sz w:val="24"/>
          <w:szCs w:val="24"/>
        </w:rPr>
        <w:t>09</w:t>
      </w:r>
      <w:r w:rsidR="008875BE" w:rsidRPr="008019C1">
        <w:rPr>
          <w:rFonts w:ascii="GHEA Grapalat" w:hAnsi="GHEA Grapalat"/>
          <w:sz w:val="24"/>
          <w:szCs w:val="24"/>
        </w:rPr>
        <w:t>։</w:t>
      </w:r>
      <w:r w:rsidR="00921D24" w:rsidRPr="00921D24">
        <w:rPr>
          <w:rFonts w:ascii="GHEA Grapalat" w:hAnsi="GHEA Grapalat"/>
          <w:sz w:val="24"/>
          <w:szCs w:val="24"/>
        </w:rPr>
        <w:t>3</w:t>
      </w:r>
      <w:r w:rsidR="00490AD7" w:rsidRPr="008019C1">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семдесять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lastRenderedPageBreak/>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proofErr w:type="gramStart"/>
      <w:r w:rsidRPr="00D071E5">
        <w:rPr>
          <w:rFonts w:ascii="GHEA Grapalat" w:hAnsi="GHEA Grapalat"/>
          <w:i w:val="0"/>
          <w:sz w:val="24"/>
          <w:szCs w:val="24"/>
        </w:rPr>
        <w:t>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w:t>
      </w:r>
      <w:proofErr w:type="gramEnd"/>
      <w:r w:rsidR="008875BE" w:rsidRPr="00D071E5">
        <w:rPr>
          <w:rFonts w:ascii="GHEA Grapalat" w:hAnsi="GHEA Grapalat"/>
          <w:i w:val="0"/>
          <w:sz w:val="24"/>
          <w:szCs w:val="24"/>
        </w:rPr>
        <w:t xml:space="preserve"> Армения по курсу текущого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proofErr w:type="gramStart"/>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w:t>
      </w:r>
      <w:proofErr w:type="gramEnd"/>
      <w:r w:rsidR="00A00A1F" w:rsidRPr="00D071E5">
        <w:rPr>
          <w:rFonts w:ascii="GHEA Grapalat" w:hAnsi="GHEA Grapalat"/>
          <w:sz w:val="24"/>
          <w:szCs w:val="24"/>
        </w:rPr>
        <w:t xml:space="preserve">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071E5">
        <w:rPr>
          <w:rFonts w:ascii="GHEA Grapalat" w:hAnsi="GHEA Grapalat"/>
          <w:sz w:val="24"/>
          <w:szCs w:val="24"/>
        </w:rPr>
        <w:t>.</w:t>
      </w:r>
      <w:r w:rsidRPr="00D071E5">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 xml:space="preserve">которые оценены как удовлетворяющие неценовым условиям, проводятся </w:t>
      </w:r>
      <w:r w:rsidRPr="00D071E5">
        <w:rPr>
          <w:rFonts w:ascii="GHEA Grapalat" w:hAnsi="GHEA Grapalat"/>
          <w:sz w:val="24"/>
          <w:szCs w:val="24"/>
        </w:rPr>
        <w:lastRenderedPageBreak/>
        <w:t>одновременные переговоры, если на заседании присутствуют все участники (наделенные соответствующим полномочием 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w:t>
      </w:r>
      <w:proofErr w:type="gramStart"/>
      <w:r w:rsidR="00927888" w:rsidRPr="00D071E5">
        <w:rPr>
          <w:rFonts w:ascii="GHEA Grapalat" w:hAnsi="GHEA Grapalat"/>
          <w:sz w:val="24"/>
          <w:szCs w:val="24"/>
        </w:rPr>
        <w:t>установленную  заявкой</w:t>
      </w:r>
      <w:proofErr w:type="gramEnd"/>
      <w:r w:rsidR="00927888" w:rsidRPr="00D071E5">
        <w:rPr>
          <w:rFonts w:ascii="GHEA Grapalat" w:hAnsi="GHEA Grapalat"/>
          <w:sz w:val="24"/>
          <w:szCs w:val="24"/>
        </w:rPr>
        <w:t xml:space="preserve">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w:t>
      </w:r>
      <w:proofErr w:type="gramStart"/>
      <w:r w:rsidRPr="00D071E5">
        <w:rPr>
          <w:rFonts w:ascii="GHEA Grapalat" w:hAnsi="GHEA Grapalat"/>
          <w:sz w:val="24"/>
          <w:szCs w:val="24"/>
        </w:rPr>
        <w:t>истечения установленного для переговоров окончательного срока</w:t>
      </w:r>
      <w:proofErr w:type="gramEnd"/>
      <w:r w:rsidRPr="00D071E5">
        <w:rPr>
          <w:rFonts w:ascii="GHEA Grapalat" w:hAnsi="GHEA Grapalat"/>
          <w:sz w:val="24"/>
          <w:szCs w:val="24"/>
        </w:rPr>
        <w:t xml:space="preserve">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w:t>
      </w:r>
      <w:r w:rsidRPr="00D071E5">
        <w:rPr>
          <w:rFonts w:ascii="GHEA Grapalat" w:hAnsi="GHEA Grapalat"/>
        </w:rPr>
        <w:lastRenderedPageBreak/>
        <w:t xml:space="preserve">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 xml:space="preserve">в электронной </w:t>
      </w:r>
      <w:proofErr w:type="gramStart"/>
      <w:r w:rsidR="001F0DAB" w:rsidRPr="00D071E5">
        <w:rPr>
          <w:rFonts w:ascii="GHEA Grapalat" w:hAnsi="GHEA Grapalat"/>
        </w:rPr>
        <w:t>форме</w:t>
      </w:r>
      <w:r w:rsidR="007A34A6" w:rsidRPr="00D071E5">
        <w:rPr>
          <w:rFonts w:ascii="GHEA Grapalat" w:hAnsi="GHEA Grapalat"/>
        </w:rPr>
        <w:t xml:space="preserve"> </w:t>
      </w:r>
      <w:r w:rsidRPr="00D071E5">
        <w:rPr>
          <w:rFonts w:ascii="GHEA Grapalat" w:hAnsi="GHEA Grapalat"/>
          <w:sz w:val="24"/>
          <w:szCs w:val="24"/>
        </w:rPr>
        <w:t xml:space="preserve"> информирует</w:t>
      </w:r>
      <w:proofErr w:type="gramEnd"/>
      <w:r w:rsidRPr="00D071E5">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w:t>
      </w:r>
      <w:proofErr w:type="gramStart"/>
      <w:r w:rsidR="00AD2081" w:rsidRPr="00D071E5">
        <w:rPr>
          <w:rFonts w:ascii="GHEA Grapalat" w:hAnsi="GHEA Grapalat" w:cs="Sylfaen"/>
          <w:sz w:val="24"/>
          <w:szCs w:val="24"/>
        </w:rPr>
        <w:t>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Если</w:t>
      </w:r>
      <w:proofErr w:type="gramEnd"/>
      <w:r w:rsidR="003B3E74" w:rsidRPr="00D071E5">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lastRenderedPageBreak/>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 xml:space="preserve">оригинала вариант протокола заседания по вскрытию </w:t>
      </w:r>
      <w:proofErr w:type="gramStart"/>
      <w:r w:rsidRPr="00D071E5">
        <w:rPr>
          <w:rFonts w:ascii="GHEA Grapalat" w:hAnsi="GHEA Grapalat"/>
          <w:sz w:val="24"/>
          <w:szCs w:val="24"/>
        </w:rPr>
        <w:t>заявок</w:t>
      </w:r>
      <w:r w:rsidR="001E4A24" w:rsidRPr="00D071E5">
        <w:rPr>
          <w:rFonts w:ascii="GHEA Grapalat" w:hAnsi="GHEA Grapalat"/>
          <w:sz w:val="24"/>
          <w:szCs w:val="24"/>
        </w:rPr>
        <w:t xml:space="preserve">  и</w:t>
      </w:r>
      <w:proofErr w:type="gramEnd"/>
      <w:r w:rsidR="001E4A24" w:rsidRPr="00D071E5">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w:t>
      </w:r>
      <w:proofErr w:type="gramStart"/>
      <w:r w:rsidRPr="00D071E5">
        <w:rPr>
          <w:rFonts w:ascii="GHEA Grapalat" w:hAnsi="GHEA Grapalat"/>
        </w:rPr>
        <w:t>в предусмотренных приглашением закупках</w:t>
      </w:r>
      <w:proofErr w:type="gramEnd"/>
      <w:r w:rsidRPr="00D071E5">
        <w:rPr>
          <w:rFonts w:ascii="GHEA Grapalat" w:hAnsi="GHEA Grapalat"/>
        </w:rPr>
        <w:t xml:space="preserve">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 xml:space="preserve">Участники и их представители могут присутствовать на заседаниях комиссии. </w:t>
      </w:r>
      <w:r w:rsidRPr="00D071E5">
        <w:rPr>
          <w:rFonts w:ascii="GHEA Grapalat" w:hAnsi="GHEA Grapalat"/>
          <w:spacing w:val="-4"/>
          <w:sz w:val="24"/>
          <w:szCs w:val="24"/>
        </w:rPr>
        <w:lastRenderedPageBreak/>
        <w:t>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или лишается права на заключение договора, </w:t>
      </w:r>
      <w:r w:rsidR="000702A0" w:rsidRPr="00D071E5">
        <w:rPr>
          <w:rFonts w:ascii="GHEA Grapalat" w:hAnsi="GHEA Grapalat"/>
        </w:rPr>
        <w:t xml:space="preserve">решением комиссии </w:t>
      </w:r>
      <w:proofErr w:type="gramStart"/>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ом</w:t>
      </w:r>
      <w:proofErr w:type="gramEnd"/>
      <w:r w:rsidR="005F2F3B" w:rsidRPr="00D071E5">
        <w:rPr>
          <w:rFonts w:ascii="GHEA Grapalat" w:hAnsi="GHEA Grapalat"/>
        </w:rPr>
        <w:t xml:space="preserve">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xml:space="preserve">" календарных дней. Период ожидания не применим, если заявку подал только один участник, с которым </w:t>
      </w:r>
      <w:r w:rsidRPr="00D071E5">
        <w:rPr>
          <w:rFonts w:ascii="GHEA Grapalat" w:hAnsi="GHEA Grapalat"/>
          <w:sz w:val="24"/>
          <w:szCs w:val="24"/>
        </w:rPr>
        <w:lastRenderedPageBreak/>
        <w:t>заключается договор.</w:t>
      </w:r>
    </w:p>
    <w:p w14:paraId="44997AAD"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lastRenderedPageBreak/>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w:t>
      </w:r>
      <w:proofErr w:type="gramStart"/>
      <w:r w:rsidR="000E4039" w:rsidRPr="00D071E5">
        <w:rPr>
          <w:rFonts w:ascii="GHEA Grapalat" w:hAnsi="GHEA Grapalat"/>
        </w:rPr>
        <w:t xml:space="preserve">и  </w:t>
      </w:r>
      <w:r w:rsidRPr="00D071E5">
        <w:rPr>
          <w:rFonts w:ascii="GHEA Grapalat" w:hAnsi="GHEA Grapalat"/>
        </w:rPr>
        <w:t>договора</w:t>
      </w:r>
      <w:proofErr w:type="gramEnd"/>
      <w:r w:rsidRPr="00D071E5">
        <w:rPr>
          <w:rFonts w:ascii="GHEA Grapalat" w:hAnsi="GHEA Grapalat"/>
        </w:rPr>
        <w:t>.</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 xml:space="preserve">Размер обеспечения квалификации равен размеру ценового предложения отобранного </w:t>
      </w:r>
      <w:proofErr w:type="gramStart"/>
      <w:r w:rsidR="008C5F2A" w:rsidRPr="00D071E5">
        <w:rPr>
          <w:rFonts w:ascii="GHEA Grapalat" w:hAnsi="GHEA Grapalat"/>
        </w:rPr>
        <w:t>участника.</w:t>
      </w:r>
      <w:r w:rsidR="001647D2" w:rsidRPr="00D071E5">
        <w:rPr>
          <w:rFonts w:ascii="GHEA Grapalat" w:hAnsi="GHEA Grapalat"/>
        </w:rPr>
        <w:t>Обеспечение</w:t>
      </w:r>
      <w:proofErr w:type="gramEnd"/>
      <w:r w:rsidR="001647D2" w:rsidRPr="00D071E5">
        <w:rPr>
          <w:rFonts w:ascii="GHEA Grapalat" w:hAnsi="GHEA Grapalat"/>
        </w:rPr>
        <w:t xml:space="preserve">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proofErr w:type="gramStart"/>
      <w:r w:rsidR="00801A4F" w:rsidRPr="00D071E5">
        <w:rPr>
          <w:rFonts w:ascii="GHEA Grapalat" w:hAnsi="GHEA Grapalat"/>
        </w:rPr>
        <w:t>Причем  обеспечение</w:t>
      </w:r>
      <w:proofErr w:type="gramEnd"/>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w:t>
      </w:r>
      <w:proofErr w:type="gramStart"/>
      <w:r w:rsidRPr="00D071E5">
        <w:rPr>
          <w:rFonts w:ascii="GHEA Grapalat" w:hAnsi="GHEA Grapalat"/>
        </w:rPr>
        <w:t>в соответствии с требованиями</w:t>
      </w:r>
      <w:proofErr w:type="gramEnd"/>
      <w:r w:rsidRPr="00D071E5">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 xml:space="preserve">в одностороннем порядке утвержденного </w:t>
      </w:r>
      <w:r w:rsidR="002347E0" w:rsidRPr="00D071E5">
        <w:rPr>
          <w:rFonts w:ascii="GHEA Grapalat" w:hAnsi="GHEA Grapalat"/>
        </w:rPr>
        <w:lastRenderedPageBreak/>
        <w:t>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Согласно статье 37 Закона, Комиссия объявляет настоящую процедуру 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proofErr w:type="gramStart"/>
      <w:r w:rsidRPr="00D071E5">
        <w:rPr>
          <w:rFonts w:ascii="GHEA Grapalat" w:hAnsi="GHEA Grapalat"/>
        </w:rPr>
        <w:t>Каждое лицо согласно Закону</w:t>
      </w:r>
      <w:proofErr w:type="gramEnd"/>
      <w:r w:rsidRPr="00D071E5">
        <w:rPr>
          <w:rFonts w:ascii="GHEA Grapalat" w:hAnsi="GHEA Grapalat"/>
        </w:rPr>
        <w:t xml:space="preserve">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наименования (имени, фамилии, копии документа, удостоверяющего личность) и 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w:t>
      </w:r>
      <w:r w:rsidRPr="00D071E5">
        <w:rPr>
          <w:rFonts w:ascii="GHEA Grapalat" w:hAnsi="GHEA Grapalat"/>
        </w:rPr>
        <w:lastRenderedPageBreak/>
        <w:t xml:space="preserve">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D071E5">
          <w:rPr>
            <w:rStyle w:val="a9"/>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На следующий рабочий день после опубликования в бюллетене </w:t>
      </w:r>
      <w:proofErr w:type="gramStart"/>
      <w:r w:rsidRPr="00D071E5">
        <w:rPr>
          <w:rFonts w:ascii="GHEA Grapalat" w:hAnsi="GHEA Grapalat"/>
        </w:rPr>
        <w:t>решения</w:t>
      </w:r>
      <w:proofErr w:type="gramEnd"/>
      <w:r w:rsidRPr="00D071E5">
        <w:rPr>
          <w:rFonts w:ascii="GHEA Grapalat" w:hAnsi="GHEA Grapalat"/>
        </w:rPr>
        <w:t xml:space="preserve">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w:t>
      </w:r>
      <w:proofErr w:type="gramStart"/>
      <w:r w:rsidR="00D51669" w:rsidRPr="00D071E5">
        <w:rPr>
          <w:rFonts w:ascii="GHEA Grapalat" w:hAnsi="GHEA Grapalat"/>
        </w:rPr>
        <w:t>жалобе.</w:t>
      </w:r>
      <w:r w:rsidRPr="00D071E5">
        <w:rPr>
          <w:rFonts w:ascii="GHEA Grapalat" w:hAnsi="GHEA Grapalat"/>
        </w:rPr>
        <w:t>.</w:t>
      </w:r>
      <w:proofErr w:type="gramEnd"/>
      <w:r w:rsidRPr="00D071E5">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sidRPr="00D071E5">
        <w:rPr>
          <w:rFonts w:ascii="GHEA Grapalat" w:hAnsi="GHEA Grapalat"/>
        </w:rPr>
        <w:t>недостатками  -</w:t>
      </w:r>
      <w:proofErr w:type="gramEnd"/>
      <w:r w:rsidR="00A677CD" w:rsidRPr="00D071E5">
        <w:rPr>
          <w:rFonts w:ascii="GHEA Grapalat" w:hAnsi="GHEA Grapalat"/>
        </w:rPr>
        <w:t xml:space="preserve">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w:t>
      </w:r>
      <w:r w:rsidR="00A677CD" w:rsidRPr="00D071E5">
        <w:rPr>
          <w:rFonts w:ascii="GHEA Grapalat" w:hAnsi="GHEA Grapalat" w:cs="Sylfaen"/>
        </w:rPr>
        <w:lastRenderedPageBreak/>
        <w:t>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sidRPr="00D071E5">
        <w:rPr>
          <w:rFonts w:ascii="GHEA Grapalat" w:hAnsi="GHEA Grapalat" w:cs="Sylfaen"/>
        </w:rPr>
        <w:t>жалобы,  в</w:t>
      </w:r>
      <w:proofErr w:type="gramEnd"/>
      <w:r w:rsidR="00A677CD" w:rsidRPr="00D071E5">
        <w:rPr>
          <w:rFonts w:ascii="GHEA Grapalat" w:hAnsi="GHEA Grapalat" w:cs="Sylfaen"/>
        </w:rPr>
        <w:t xml:space="preserve">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w:t>
      </w:r>
      <w:r w:rsidRPr="00D071E5">
        <w:rPr>
          <w:rFonts w:ascii="GHEA Grapalat" w:hAnsi="GHEA Grapalat"/>
        </w:rPr>
        <w:lastRenderedPageBreak/>
        <w:t xml:space="preserve">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071E5">
        <w:rPr>
          <w:rFonts w:ascii="GHEA Grapalat" w:hAnsi="GHEA Grapalat"/>
        </w:rPr>
        <w:t>рассматривающего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обороны и национальной безопасности, необходимо продолжить процесс закупки.</w:t>
      </w:r>
      <w:r w:rsidR="00996C19" w:rsidRPr="00D071E5">
        <w:rPr>
          <w:rFonts w:ascii="GHEA Grapalat" w:hAnsi="GHEA Grapalat"/>
        </w:rPr>
        <w:t xml:space="preserve">Лицо,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lastRenderedPageBreak/>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--объявлени</w:t>
      </w:r>
      <w:proofErr w:type="gramStart"/>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w:t>
      </w:r>
      <w:proofErr w:type="gramEnd"/>
      <w:r w:rsidRPr="00D071E5">
        <w:rPr>
          <w:rFonts w:ascii="GHEA Grapalat" w:hAnsi="GHEA Grapalat"/>
        </w:rPr>
        <w:t xml:space="preserve">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утвержденн</w:t>
      </w:r>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proofErr w:type="gramStart"/>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w:t>
      </w:r>
      <w:proofErr w:type="gramEnd"/>
      <w:r w:rsidRPr="00D071E5">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77FCF97"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D4B9723"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582E8693"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921D24">
        <w:rPr>
          <w:rFonts w:ascii="GHEA Grapalat" w:hAnsi="GHEA Grapalat"/>
          <w:i w:val="0"/>
          <w:sz w:val="24"/>
          <w:szCs w:val="24"/>
        </w:rPr>
        <w:t>ԿՄՆԳԴ1-ԳՀԱՊՁԲ-2026/01</w:t>
      </w:r>
    </w:p>
    <w:p w14:paraId="538FF421"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t>ЗАЯВЛЕНИЕ</w:t>
      </w:r>
      <w:proofErr w:type="gramStart"/>
      <w:r w:rsidR="00350210" w:rsidRPr="00D071E5">
        <w:rPr>
          <w:rFonts w:ascii="GHEA Grapalat" w:hAnsi="GHEA Grapalat"/>
          <w:b/>
        </w:rPr>
        <w:t>-</w:t>
      </w:r>
      <w:r w:rsidR="005A6435" w:rsidRPr="00D071E5">
        <w:rPr>
          <w:rFonts w:ascii="GHEA Grapalat" w:hAnsi="GHEA Grapalat"/>
          <w:b/>
        </w:rPr>
        <w:t xml:space="preserve">  ОБЪЯВЛЕНИЕ</w:t>
      </w:r>
      <w:proofErr w:type="gramEnd"/>
      <w:r w:rsidR="005A6435" w:rsidRPr="00D071E5">
        <w:rPr>
          <w:rFonts w:ascii="GHEA Grapalat" w:hAnsi="GHEA Grapalat"/>
          <w:b/>
        </w:rPr>
        <w:t xml:space="preserve"> </w:t>
      </w:r>
      <w:r w:rsidRPr="00D071E5">
        <w:rPr>
          <w:rFonts w:ascii="GHEA Grapalat" w:hAnsi="GHEA Grapalat"/>
          <w:b/>
        </w:rPr>
        <w:t>*</w:t>
      </w:r>
    </w:p>
    <w:p w14:paraId="05403A8F"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34EA8032" w:rsidR="00374F4A" w:rsidRPr="00D071E5" w:rsidRDefault="007A2767" w:rsidP="00767BB8">
      <w:pPr>
        <w:pStyle w:val="a3"/>
        <w:spacing w:line="240" w:lineRule="auto"/>
        <w:ind w:firstLine="0"/>
        <w:rPr>
          <w:rFonts w:ascii="GHEA Grapalat" w:hAnsi="GHEA Grapalat"/>
        </w:rPr>
      </w:pPr>
      <w:r>
        <w:rPr>
          <w:rFonts w:ascii="GHEA Grapalat" w:hAnsi="GHEA Grapalat"/>
          <w:i w:val="0"/>
          <w:sz w:val="24"/>
          <w:szCs w:val="24"/>
        </w:rPr>
        <w:t>«Средняя школа №1 Нор Гехи»</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921D24">
        <w:rPr>
          <w:rFonts w:ascii="GHEA Grapalat" w:hAnsi="GHEA Grapalat"/>
          <w:i w:val="0"/>
          <w:sz w:val="24"/>
          <w:szCs w:val="24"/>
        </w:rPr>
        <w:t>ԿՄՆԳԴ1-ԳՀԱՊՁԲ-2026/</w:t>
      </w:r>
      <w:proofErr w:type="gramStart"/>
      <w:r w:rsidR="00921D24">
        <w:rPr>
          <w:rFonts w:ascii="GHEA Grapalat" w:hAnsi="GHEA Grapalat"/>
          <w:i w:val="0"/>
          <w:sz w:val="24"/>
          <w:szCs w:val="24"/>
        </w:rPr>
        <w:t>01</w:t>
      </w:r>
      <w:r w:rsidR="00476110">
        <w:rPr>
          <w:rFonts w:ascii="GHEA Grapalat" w:hAnsi="GHEA Grapalat"/>
          <w:i w:val="0"/>
          <w:sz w:val="24"/>
          <w:szCs w:val="24"/>
        </w:rPr>
        <w:t xml:space="preserve"> </w:t>
      </w:r>
      <w:r w:rsidR="00507A3F" w:rsidRPr="00507A3F">
        <w:rPr>
          <w:rFonts w:ascii="GHEA Grapalat" w:hAnsi="GHEA Grapalat"/>
        </w:rPr>
        <w:t xml:space="preserve"> </w:t>
      </w:r>
      <w:r w:rsidR="00374F4A" w:rsidRPr="00D071E5">
        <w:rPr>
          <w:rFonts w:ascii="GHEA Grapalat" w:hAnsi="GHEA Grapalat"/>
          <w:sz w:val="16"/>
        </w:rPr>
        <w:t>наименование</w:t>
      </w:r>
      <w:proofErr w:type="gramEnd"/>
      <w:r w:rsidR="00374F4A" w:rsidRPr="00D071E5">
        <w:rPr>
          <w:rFonts w:ascii="GHEA Grapalat" w:hAnsi="GHEA Grapalat"/>
          <w:sz w:val="16"/>
        </w:rPr>
        <w:t xml:space="preserve">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proofErr w:type="gramStart"/>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proofErr w:type="gramEnd"/>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 xml:space="preserve">Настоящим _________________________________объявляет и </w:t>
      </w:r>
      <w:proofErr w:type="gramStart"/>
      <w:r w:rsidRPr="00D071E5">
        <w:rPr>
          <w:rFonts w:ascii="GHEA Grapalat" w:hAnsi="GHEA Grapalat"/>
        </w:rPr>
        <w:t>подтверждает,что</w:t>
      </w:r>
      <w:proofErr w:type="gramEnd"/>
      <w:r w:rsidRPr="00D071E5">
        <w:rPr>
          <w:rFonts w:ascii="GHEA Grapalat" w:hAnsi="GHEA Grapalat"/>
        </w:rPr>
        <w:t>:</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2067CF56"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w:t>
      </w:r>
      <w:proofErr w:type="gramStart"/>
      <w:r w:rsidR="00B4502F" w:rsidRPr="00D071E5">
        <w:rPr>
          <w:rFonts w:ascii="GHEA Grapalat" w:hAnsi="GHEA Grapalat"/>
          <w:i w:val="0"/>
        </w:rPr>
        <w:t xml:space="preserve">КОТИРОВКИ </w:t>
      </w:r>
      <w:r w:rsidRPr="00D071E5">
        <w:rPr>
          <w:rFonts w:ascii="GHEA Grapalat" w:hAnsi="GHEA Grapalat"/>
          <w:i w:val="0"/>
        </w:rPr>
        <w:t xml:space="preserve"> под</w:t>
      </w:r>
      <w:proofErr w:type="gramEnd"/>
      <w:r w:rsidRPr="00D071E5">
        <w:rPr>
          <w:rFonts w:ascii="GHEA Grapalat" w:hAnsi="GHEA Grapalat"/>
          <w:i w:val="0"/>
        </w:rPr>
        <w:t xml:space="preserve"> кодом </w:t>
      </w:r>
      <w:r w:rsidR="00921D24">
        <w:rPr>
          <w:rFonts w:ascii="GHEA Grapalat" w:hAnsi="GHEA Grapalat"/>
          <w:i w:val="0"/>
          <w:sz w:val="24"/>
          <w:szCs w:val="24"/>
        </w:rPr>
        <w:t>ԿՄՆԳԴ1-ԳՀԱՊՁԲ-2026/01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aff"/>
        <w:widowControl w:val="0"/>
        <w:numPr>
          <w:ilvl w:val="0"/>
          <w:numId w:val="21"/>
        </w:numPr>
        <w:spacing w:after="160"/>
        <w:rPr>
          <w:rFonts w:ascii="GHEA Grapalat" w:hAnsi="GHEA Grapalat" w:cs="Arial"/>
        </w:rPr>
      </w:pPr>
      <w:proofErr w:type="gramStart"/>
      <w:r w:rsidRPr="00D071E5">
        <w:rPr>
          <w:rFonts w:ascii="GHEA Grapalat" w:hAnsi="GHEA Grapalat"/>
        </w:rPr>
        <w:t>*,</w:t>
      </w:r>
      <w:r w:rsidR="00A90FCD" w:rsidRPr="00D071E5">
        <w:rPr>
          <w:rFonts w:ascii="GHEA Grapalat" w:hAnsi="GHEA Grapalat"/>
        </w:rPr>
        <w:t>и</w:t>
      </w:r>
      <w:proofErr w:type="gramEnd"/>
      <w:r w:rsidR="00A90FCD" w:rsidRPr="00D071E5">
        <w:rPr>
          <w:rFonts w:ascii="GHEA Grapalat" w:hAnsi="GHEA Grapalat"/>
        </w:rPr>
        <w:t xml:space="preserve">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w:t>
      </w:r>
      <w:r w:rsidR="00A90FCD" w:rsidRPr="00D071E5">
        <w:rPr>
          <w:rFonts w:ascii="GHEA Grapalat" w:hAnsi="GHEA Grapalat"/>
        </w:rPr>
        <w:lastRenderedPageBreak/>
        <w:t xml:space="preserve">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45F56A8D"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w:t>
      </w:r>
      <w:proofErr w:type="gramStart"/>
      <w:r w:rsidR="00704EAA" w:rsidRPr="00D071E5">
        <w:rPr>
          <w:rFonts w:ascii="GHEA Grapalat" w:hAnsi="GHEA Grapalat"/>
        </w:rPr>
        <w:t xml:space="preserve">КОТИРОВКИ  </w:t>
      </w:r>
      <w:r w:rsidRPr="00D071E5">
        <w:rPr>
          <w:rFonts w:ascii="GHEA Grapalat" w:hAnsi="GHEA Grapalat"/>
          <w:i w:val="0"/>
        </w:rPr>
        <w:t>под</w:t>
      </w:r>
      <w:proofErr w:type="gramEnd"/>
      <w:r w:rsidRPr="00D071E5">
        <w:rPr>
          <w:rFonts w:ascii="GHEA Grapalat" w:hAnsi="GHEA Grapalat"/>
          <w:i w:val="0"/>
        </w:rPr>
        <w:t xml:space="preserve"> </w:t>
      </w:r>
      <w:r w:rsidR="00921D24">
        <w:rPr>
          <w:rFonts w:ascii="GHEA Grapalat" w:hAnsi="GHEA Grapalat"/>
          <w:i w:val="0"/>
          <w:sz w:val="24"/>
          <w:szCs w:val="24"/>
        </w:rPr>
        <w:t>ԿՄՆԳԴ1-ԳՀԱՊՁԲ-2026/01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t>не допускал и (или) не допустит злоупотребления доминирующим положением и антиконкурентного соглашения,</w:t>
      </w:r>
    </w:p>
    <w:p w14:paraId="1E64B4D2"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w:t>
      </w:r>
      <w:proofErr w:type="gramStart"/>
      <w:r w:rsidR="00B4502F" w:rsidRPr="00D071E5">
        <w:rPr>
          <w:rFonts w:ascii="GHEA Grapalat" w:hAnsi="GHEA Grapalat"/>
        </w:rPr>
        <w:t xml:space="preserve">КОТИРОВКИ </w:t>
      </w:r>
      <w:r w:rsidRPr="00D071E5">
        <w:rPr>
          <w:rFonts w:ascii="GHEA Grapalat" w:hAnsi="GHEA Grapalat"/>
        </w:rPr>
        <w:t xml:space="preserve"> случая</w:t>
      </w:r>
      <w:proofErr w:type="gramEnd"/>
      <w:r w:rsidRPr="00D071E5">
        <w:rPr>
          <w:rFonts w:ascii="GHEA Grapalat" w:hAnsi="GHEA Grapalat"/>
        </w:rPr>
        <w:t xml:space="preserve">     одновременного </w:t>
      </w:r>
    </w:p>
    <w:p w14:paraId="18799A42"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33B9FFF4" w14:textId="77777777" w:rsidR="00993891" w:rsidRPr="00D071E5" w:rsidRDefault="00F36AD3" w:rsidP="00B46D58">
      <w:pPr>
        <w:jc w:val="both"/>
        <w:rPr>
          <w:rFonts w:ascii="GHEA Grapalat" w:hAnsi="GHEA Grapalat"/>
        </w:rPr>
      </w:pPr>
      <w:proofErr w:type="gramStart"/>
      <w:r w:rsidRPr="00D071E5">
        <w:rPr>
          <w:rFonts w:ascii="GHEA Grapalat" w:hAnsi="GHEA Grapalat"/>
        </w:rPr>
        <w:t xml:space="preserve">Прилагается  </w:t>
      </w:r>
      <w:r w:rsidR="00F855BB" w:rsidRPr="00D071E5">
        <w:rPr>
          <w:rFonts w:ascii="GHEA Grapalat" w:hAnsi="GHEA Grapalat"/>
        </w:rPr>
        <w:t>полное</w:t>
      </w:r>
      <w:proofErr w:type="gramEnd"/>
      <w:r w:rsidR="00F855BB" w:rsidRPr="00D071E5">
        <w:rPr>
          <w:rFonts w:ascii="GHEA Grapalat" w:hAnsi="GHEA Grapalat"/>
        </w:rPr>
        <w:t xml:space="preserve">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33BB6A93" w:rsidR="009B3641" w:rsidRPr="00D071E5" w:rsidRDefault="00D043C1"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b/>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921D24">
        <w:rPr>
          <w:rFonts w:ascii="GHEA Grapalat" w:hAnsi="GHEA Grapalat"/>
          <w:i w:val="0"/>
          <w:sz w:val="24"/>
          <w:szCs w:val="24"/>
        </w:rPr>
        <w:t>ԿՄՆԳԴ1-ԳՀԱՊՁԲ-2026/01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CD5728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752EF657" w14:textId="591EBDE8" w:rsidR="00D043C1" w:rsidRPr="00D071E5" w:rsidRDefault="00D043C1" w:rsidP="00D043C1">
      <w:pPr>
        <w:widowControl w:val="0"/>
        <w:jc w:val="both"/>
        <w:rPr>
          <w:rFonts w:ascii="GHEA Grapalat" w:hAnsi="GHEA Grapalat"/>
        </w:rPr>
      </w:pPr>
      <w:r w:rsidRPr="00D071E5">
        <w:rPr>
          <w:rFonts w:ascii="GHEA Grapalat" w:hAnsi="GHEA Grapalat"/>
        </w:rPr>
        <w:t>____________________________</w:t>
      </w:r>
      <w:proofErr w:type="gramStart"/>
      <w:r w:rsidRPr="00D071E5">
        <w:rPr>
          <w:rFonts w:ascii="GHEA Grapalat" w:hAnsi="GHEA Grapalat"/>
        </w:rPr>
        <w:t xml:space="preserve">_,   </w:t>
      </w:r>
      <w:proofErr w:type="gramEnd"/>
      <w:r w:rsidRPr="00D071E5">
        <w:rPr>
          <w:rFonts w:ascii="GHEA Grapalat" w:hAnsi="GHEA Grapalat"/>
        </w:rPr>
        <w:t xml:space="preserve">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31ECBD19"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кодом </w:t>
      </w:r>
      <w:r w:rsidR="00921D24">
        <w:rPr>
          <w:rFonts w:ascii="GHEA Grapalat" w:hAnsi="GHEA Grapalat"/>
          <w:i w:val="0"/>
          <w:sz w:val="24"/>
          <w:szCs w:val="24"/>
        </w:rPr>
        <w:t>ԿՄՆԳԴ1-ԳՀԱՊՁԲ-2026/01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6BD9F45B" w14:textId="63001A1D"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кодом </w:t>
      </w:r>
      <w:r w:rsidR="00921D24">
        <w:rPr>
          <w:rFonts w:ascii="GHEA Grapalat" w:hAnsi="GHEA Grapalat"/>
          <w:i w:val="0"/>
          <w:sz w:val="24"/>
          <w:szCs w:val="24"/>
        </w:rPr>
        <w:t>ԿՄՆԳԴ1-ԳՀԱՊՁԲ-2026/01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31"/>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3434AFB8"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w:t>
      </w:r>
      <w:proofErr w:type="gramStart"/>
      <w:r w:rsidR="00B4502F" w:rsidRPr="00D071E5">
        <w:rPr>
          <w:rFonts w:ascii="GHEA Grapalat" w:hAnsi="GHEA Grapalat"/>
          <w:spacing w:val="-6"/>
        </w:rPr>
        <w:t xml:space="preserve">КОТИРОВКИ </w:t>
      </w:r>
      <w:r w:rsidRPr="00D071E5">
        <w:rPr>
          <w:rFonts w:ascii="GHEA Grapalat" w:hAnsi="GHEA Grapalat"/>
          <w:spacing w:val="-6"/>
        </w:rPr>
        <w:t xml:space="preserve"> под</w:t>
      </w:r>
      <w:proofErr w:type="gramEnd"/>
      <w:r w:rsidRPr="00D071E5">
        <w:rPr>
          <w:rFonts w:ascii="GHEA Grapalat" w:hAnsi="GHEA Grapalat"/>
          <w:spacing w:val="-6"/>
        </w:rPr>
        <w:t xml:space="preserve"> кодом </w:t>
      </w:r>
      <w:r w:rsidR="00921D24">
        <w:rPr>
          <w:rFonts w:ascii="GHEA Grapalat" w:hAnsi="GHEA Grapalat"/>
          <w:i w:val="0"/>
          <w:sz w:val="24"/>
          <w:szCs w:val="24"/>
        </w:rPr>
        <w:t>ԿՄՆԳԴ1-ԳՀԱՊՁԲ-2026/01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D071E5" w:rsidRDefault="00853DFC" w:rsidP="00853DFC">
      <w:pPr>
        <w:rPr>
          <w:rFonts w:ascii="GHEA Grapalat" w:hAnsi="GHEA Grapalat"/>
          <w:b/>
        </w:rPr>
      </w:pPr>
    </w:p>
    <w:p w14:paraId="778396CF" w14:textId="77777777" w:rsidR="003E31E5" w:rsidRPr="00D071E5" w:rsidRDefault="003E31E5" w:rsidP="003E31E5">
      <w:pPr>
        <w:widowControl w:val="0"/>
        <w:spacing w:after="160"/>
        <w:ind w:firstLine="567"/>
        <w:jc w:val="right"/>
        <w:rPr>
          <w:rFonts w:ascii="GHEA Grapalat" w:hAnsi="GHEA Grapalat"/>
          <w:b/>
        </w:rPr>
      </w:pPr>
      <w:r w:rsidRPr="00D071E5">
        <w:rPr>
          <w:rFonts w:ascii="GHEA Grapalat" w:hAnsi="GHEA Grapalat"/>
          <w:b/>
        </w:rPr>
        <w:t>Приложение № 4</w:t>
      </w:r>
      <w:r w:rsidR="005D6FB8" w:rsidRPr="00D071E5">
        <w:rPr>
          <w:rFonts w:ascii="GHEA Grapalat" w:hAnsi="GHEA Grapalat"/>
          <w:b/>
        </w:rPr>
        <w:t>.</w:t>
      </w:r>
      <w:r w:rsidRPr="00D071E5">
        <w:rPr>
          <w:rFonts w:ascii="GHEA Grapalat" w:hAnsi="GHEA Grapalat"/>
          <w:b/>
        </w:rPr>
        <w:t>1</w:t>
      </w:r>
    </w:p>
    <w:p w14:paraId="0E3D6A3B" w14:textId="68C59867" w:rsidR="009B3641" w:rsidRPr="00D071E5" w:rsidRDefault="003E31E5"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w:t>
      </w:r>
      <w:r w:rsidR="00B4502F" w:rsidRPr="00D071E5">
        <w:rPr>
          <w:rFonts w:ascii="GHEA Grapalat" w:hAnsi="GHEA Grapalat"/>
          <w:b/>
        </w:rPr>
        <w:t xml:space="preserve">ЗАПРОС КОТИРОВКИ </w:t>
      </w:r>
      <w:r w:rsidRPr="00D071E5">
        <w:rPr>
          <w:rFonts w:ascii="GHEA Grapalat" w:hAnsi="GHEA Grapalat" w:cs="Arial"/>
          <w:b/>
        </w:rPr>
        <w:br/>
      </w:r>
      <w:r w:rsidRPr="00D071E5">
        <w:rPr>
          <w:rFonts w:ascii="GHEA Grapalat" w:hAnsi="GHEA Grapalat"/>
          <w:b/>
        </w:rPr>
        <w:t xml:space="preserve">под кодом </w:t>
      </w:r>
      <w:r w:rsidR="00921D24">
        <w:rPr>
          <w:rFonts w:ascii="GHEA Grapalat" w:hAnsi="GHEA Grapalat"/>
          <w:i w:val="0"/>
          <w:sz w:val="24"/>
          <w:szCs w:val="24"/>
        </w:rPr>
        <w:t>ԿՄՆԳԴ1-ԳՀԱՊՁԲ-2026/01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w:t>
      </w:r>
      <w:proofErr w:type="gramStart"/>
      <w:r w:rsidRPr="00D071E5">
        <w:rPr>
          <w:rFonts w:ascii="GHEA Grapalat" w:eastAsiaTheme="minorHAnsi" w:hAnsi="GHEA Grapalat" w:cstheme="minorBidi"/>
        </w:rPr>
        <w:t xml:space="preserve">договор)   </w:t>
      </w:r>
      <w:proofErr w:type="gramEnd"/>
      <w:r w:rsidRPr="00D071E5">
        <w:rPr>
          <w:rFonts w:ascii="GHEA Grapalat" w:eastAsiaTheme="minorHAnsi" w:hAnsi="GHEA Grapalat" w:cstheme="minorBidi"/>
        </w:rPr>
        <w:t xml:space="preserve">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3039462B"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0459C51"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w:t>
      </w:r>
      <w:proofErr w:type="gramStart"/>
      <w:r w:rsidRPr="00D071E5">
        <w:rPr>
          <w:rFonts w:ascii="GHEA Grapalat" w:eastAsiaTheme="minorHAnsi" w:hAnsi="GHEA Grapalat" w:cstheme="minorBidi"/>
        </w:rPr>
        <w:t>принципал )</w:t>
      </w:r>
      <w:proofErr w:type="gramEnd"/>
      <w:r w:rsidRPr="00D071E5">
        <w:rPr>
          <w:rFonts w:ascii="GHEA Grapalat" w:eastAsiaTheme="minorHAnsi" w:hAnsi="GHEA Grapalat" w:cstheme="minorBidi"/>
        </w:rPr>
        <w:t xml:space="preserve"> в результате  </w:t>
      </w:r>
    </w:p>
    <w:p w14:paraId="298A87D9"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428A610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4CA8D499"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7A2767">
        <w:rPr>
          <w:rFonts w:ascii="GHEA Grapalat" w:hAnsi="GHEA Grapalat"/>
        </w:rPr>
        <w:t>«Средняя школа №1 Нор Гехи»</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395ACFEB" w:rsidR="003E31E5" w:rsidRPr="00D071E5" w:rsidRDefault="003E31E5" w:rsidP="00507A3F">
      <w:pPr>
        <w:pStyle w:val="a3"/>
        <w:spacing w:line="240" w:lineRule="auto"/>
        <w:ind w:firstLine="0"/>
        <w:rPr>
          <w:rFonts w:ascii="GHEA Grapalat" w:eastAsiaTheme="minorHAnsi" w:hAnsi="GHEA Grapalat" w:cstheme="minorBidi"/>
          <w:sz w:val="18"/>
          <w:szCs w:val="18"/>
        </w:rPr>
      </w:pPr>
      <w:proofErr w:type="gramStart"/>
      <w:r w:rsidRPr="00D071E5">
        <w:rPr>
          <w:rFonts w:ascii="GHEA Grapalat" w:eastAsiaTheme="minorHAnsi" w:hAnsi="GHEA Grapalat" w:cstheme="minorBidi"/>
        </w:rPr>
        <w:t>процедуры  закупок</w:t>
      </w:r>
      <w:proofErr w:type="gramEnd"/>
      <w:r w:rsidRPr="00D071E5">
        <w:rPr>
          <w:rFonts w:ascii="GHEA Grapalat" w:eastAsiaTheme="minorHAnsi" w:hAnsi="GHEA Grapalat" w:cstheme="minorBidi"/>
        </w:rPr>
        <w:t xml:space="preserve"> под кодом </w:t>
      </w:r>
      <w:r w:rsidR="00507A3F" w:rsidRPr="00507A3F">
        <w:rPr>
          <w:rFonts w:ascii="GHEA Grapalat" w:eastAsiaTheme="minorHAnsi" w:hAnsi="GHEA Grapalat" w:cstheme="minorBidi"/>
        </w:rPr>
        <w:t xml:space="preserve"> </w:t>
      </w:r>
      <w:r w:rsidR="00921D24">
        <w:rPr>
          <w:rFonts w:ascii="GHEA Grapalat" w:hAnsi="GHEA Grapalat"/>
          <w:i w:val="0"/>
          <w:sz w:val="24"/>
          <w:szCs w:val="24"/>
        </w:rPr>
        <w:t>ԿՄՆԳԴ1-ԳՀԱՊՁԲ-2026/01</w:t>
      </w:r>
      <w:r w:rsidR="00476110">
        <w:rPr>
          <w:rFonts w:ascii="GHEA Grapalat" w:hAnsi="GHEA Grapalat"/>
          <w:i w:val="0"/>
          <w:sz w:val="24"/>
          <w:szCs w:val="24"/>
        </w:rPr>
        <w:t xml:space="preserve"> </w:t>
      </w:r>
      <w:r w:rsidR="00507A3F" w:rsidRPr="00507A3F">
        <w:rPr>
          <w:rFonts w:ascii="GHEA Grapalat" w:hAnsi="GHEA Grapalat"/>
        </w:rPr>
        <w:t xml:space="preserve"> </w:t>
      </w: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код процедуры</w:t>
      </w:r>
    </w:p>
    <w:p w14:paraId="1614EAF2"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w:t>
      </w:r>
      <w:proofErr w:type="gramStart"/>
      <w:r w:rsidRPr="00D071E5">
        <w:rPr>
          <w:rFonts w:ascii="GHEA Grapalat" w:eastAsiaTheme="minorHAnsi" w:hAnsi="GHEA Grapalat" w:cstheme="minorBidi"/>
          <w:sz w:val="18"/>
          <w:szCs w:val="18"/>
        </w:rPr>
        <w:t>наименование банка</w:t>
      </w:r>
      <w:proofErr w:type="gramEnd"/>
      <w:r w:rsidRPr="00D071E5">
        <w:rPr>
          <w:rFonts w:ascii="GHEA Grapalat" w:eastAsiaTheme="minorHAnsi" w:hAnsi="GHEA Grapalat" w:cstheme="minorBidi"/>
          <w:sz w:val="18"/>
          <w:szCs w:val="18"/>
        </w:rPr>
        <w:t xml:space="preserve"> выдающего гарантию</w:t>
      </w:r>
    </w:p>
    <w:p w14:paraId="216EF87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D071E5">
        <w:rPr>
          <w:rFonts w:ascii="GHEA Grapalat" w:eastAsiaTheme="minorHAnsi" w:hAnsi="GHEA Grapalat" w:cstheme="minorBidi"/>
        </w:rPr>
        <w:t xml:space="preserve">   (</w:t>
      </w:r>
      <w:proofErr w:type="gramEnd"/>
      <w:r w:rsidRPr="00D071E5">
        <w:rPr>
          <w:rFonts w:ascii="GHEA Grapalat" w:eastAsiaTheme="minorHAnsi" w:hAnsi="GHEA Grapalat" w:cstheme="minorBidi"/>
        </w:rPr>
        <w:t xml:space="preserve">далее-сумма             </w:t>
      </w:r>
    </w:p>
    <w:p w14:paraId="25204D4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представленн</w:t>
      </w:r>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w:t>
      </w:r>
      <w:proofErr w:type="gramStart"/>
      <w:r w:rsidR="00C2217E" w:rsidRPr="00D071E5">
        <w:rPr>
          <w:rFonts w:ascii="GHEA Grapalat" w:eastAsiaTheme="minorHAnsi" w:hAnsi="GHEA Grapalat" w:cstheme="minorBidi"/>
        </w:rPr>
        <w:t>лицу</w:t>
      </w:r>
      <w:proofErr w:type="gramEnd"/>
      <w:r w:rsidR="00C2217E" w:rsidRPr="00D071E5">
        <w:rPr>
          <w:rFonts w:ascii="GHEA Grapalat" w:eastAsiaTheme="minorHAnsi" w:hAnsi="GHEA Grapalat" w:cstheme="minorBidi"/>
        </w:rPr>
        <w:t xml:space="preserve">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66242E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w:t>
      </w:r>
      <w:proofErr w:type="gramStart"/>
      <w:r w:rsidRPr="00D071E5">
        <w:rPr>
          <w:rFonts w:ascii="GHEA Grapalat" w:eastAsiaTheme="minorHAnsi" w:hAnsi="GHEA Grapalat" w:cstheme="minorBidi"/>
        </w:rPr>
        <w:t>заключаемого  между</w:t>
      </w:r>
      <w:proofErr w:type="gramEnd"/>
      <w:r w:rsidRPr="00D071E5">
        <w:rPr>
          <w:rFonts w:ascii="GHEA Grapalat" w:eastAsiaTheme="minorHAnsi" w:hAnsi="GHEA Grapalat" w:cstheme="minorBidi"/>
        </w:rPr>
        <w:t xml:space="preserve">  бенефициаром и принципалом    </w:t>
      </w:r>
    </w:p>
    <w:p w14:paraId="440BCC2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номер заключаемого договара</w:t>
      </w:r>
    </w:p>
    <w:p w14:paraId="13A50FAD"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proofErr w:type="gramStart"/>
      <w:r w:rsidRPr="00D071E5">
        <w:rPr>
          <w:rFonts w:ascii="GHEA Grapalat" w:eastAsiaTheme="minorHAnsi" w:hAnsi="GHEA Grapalat" w:cstheme="minorBidi"/>
        </w:rPr>
        <w:t>и  действует</w:t>
      </w:r>
      <w:proofErr w:type="gramEnd"/>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roofErr w:type="gramStart"/>
      <w:r w:rsidR="00B961C7" w:rsidRPr="00D071E5">
        <w:rPr>
          <w:rFonts w:ascii="GHEA Grapalat" w:hAnsi="GHEA Grapalat"/>
          <w:sz w:val="16"/>
          <w:szCs w:val="16"/>
        </w:rPr>
        <w:t>крайний</w:t>
      </w:r>
      <w:r w:rsidRPr="00D071E5">
        <w:rPr>
          <w:rFonts w:ascii="GHEA Grapalat" w:hAnsi="GHEA Grapalat"/>
          <w:sz w:val="16"/>
          <w:szCs w:val="16"/>
        </w:rPr>
        <w:t xml:space="preserve">  срок</w:t>
      </w:r>
      <w:proofErr w:type="gramEnd"/>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r w:rsidRPr="00D071E5">
        <w:rPr>
          <w:rFonts w:ascii="GHEA Grapalat" w:eastAsiaTheme="minorHAnsi" w:hAnsi="GHEA Grapalat" w:cstheme="minorBidi"/>
          <w:sz w:val="16"/>
          <w:szCs w:val="16"/>
        </w:rPr>
        <w:t xml:space="preserve">ый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w:t>
      </w:r>
      <w:proofErr w:type="gramStart"/>
      <w:r w:rsidRPr="00D071E5">
        <w:rPr>
          <w:rFonts w:ascii="GHEA Grapalat" w:eastAsiaTheme="minorHAnsi" w:hAnsi="GHEA Grapalat" w:cstheme="minorBidi"/>
        </w:rPr>
        <w:t>электронной почты секретаря оценочной комиссии</w:t>
      </w:r>
      <w:proofErr w:type="gramEnd"/>
      <w:r w:rsidRPr="00D071E5">
        <w:rPr>
          <w:rFonts w:ascii="GHEA Grapalat" w:eastAsiaTheme="minorHAnsi" w:hAnsi="GHEA Grapalat" w:cstheme="minorBidi"/>
        </w:rPr>
        <w:t xml:space="preserve">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0381D8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3D1889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номер заключаемого договара</w:t>
      </w:r>
    </w:p>
    <w:p w14:paraId="0D3AE76F"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копии </w:t>
      </w:r>
      <w:proofErr w:type="gramStart"/>
      <w:r w:rsidRPr="00D071E5">
        <w:rPr>
          <w:rFonts w:ascii="GHEA Grapalat" w:eastAsiaTheme="minorHAnsi" w:hAnsi="GHEA Grapalat" w:cstheme="minorBidi"/>
        </w:rPr>
        <w:t>внесенных  в</w:t>
      </w:r>
      <w:proofErr w:type="gramEnd"/>
      <w:r w:rsidRPr="00D071E5">
        <w:rPr>
          <w:rFonts w:ascii="GHEA Grapalat" w:eastAsiaTheme="minorHAnsi" w:hAnsi="GHEA Grapalat" w:cstheme="minorBidi"/>
        </w:rPr>
        <w:t xml:space="preserve"> него изменений, дополнительных соглашений,</w:t>
      </w:r>
    </w:p>
    <w:p w14:paraId="27CD356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6A5ACE"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472346A2"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 xml:space="preserve">Наименование, или имя, фамилия </w:t>
            </w:r>
            <w:proofErr w:type="gramStart"/>
            <w:r w:rsidRPr="00D071E5">
              <w:rPr>
                <w:rFonts w:ascii="GHEA Grapalat" w:hAnsi="GHEA Grapalat"/>
              </w:rPr>
              <w:t>бенефициара:</w:t>
            </w:r>
            <w:r w:rsidR="00AC55E5" w:rsidRPr="00AC55E5">
              <w:rPr>
                <w:rFonts w:ascii="GHEA Grapalat" w:hAnsi="GHEA Grapalat"/>
              </w:rPr>
              <w:t xml:space="preserve"> </w:t>
            </w:r>
            <w:r w:rsidR="00AC55E5">
              <w:t xml:space="preserve"> </w:t>
            </w:r>
            <w:r w:rsidR="007A2767">
              <w:rPr>
                <w:rFonts w:ascii="GHEA Grapalat" w:hAnsi="GHEA Grapalat"/>
              </w:rPr>
              <w:t>«</w:t>
            </w:r>
            <w:proofErr w:type="gramEnd"/>
            <w:r w:rsidR="007A2767">
              <w:rPr>
                <w:rFonts w:ascii="GHEA Grapalat" w:hAnsi="GHEA Grapalat"/>
              </w:rPr>
              <w:t>Средняя школа №1 Нор Гехи»</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2972018E"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 xml:space="preserve">УНН </w:t>
            </w:r>
            <w:proofErr w:type="gramStart"/>
            <w:r w:rsidRPr="00D071E5">
              <w:rPr>
                <w:rFonts w:ascii="GHEA Grapalat" w:hAnsi="GHEA Grapalat"/>
              </w:rPr>
              <w:t>бенефициара:</w:t>
            </w:r>
            <w:r w:rsidRPr="00D071E5">
              <w:rPr>
                <w:rFonts w:ascii="GHEA Grapalat" w:hAnsi="GHEA Grapalat"/>
                <w:lang w:val="en-US"/>
              </w:rPr>
              <w:t xml:space="preserve">  </w:t>
            </w:r>
            <w:r w:rsidR="001F0B48">
              <w:t xml:space="preserve"> </w:t>
            </w:r>
            <w:proofErr w:type="gramEnd"/>
            <w:r w:rsidR="001F0B48" w:rsidRPr="001F0B48">
              <w:rPr>
                <w:rFonts w:ascii="GHEA Grapalat" w:hAnsi="GHEA Grapalat" w:cs="Arial"/>
                <w:sz w:val="20"/>
                <w:szCs w:val="20"/>
              </w:rPr>
              <w:t>03304775</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w:t>
            </w:r>
            <w:proofErr w:type="gramStart"/>
            <w:r w:rsidRPr="00D071E5">
              <w:rPr>
                <w:rFonts w:ascii="GHEA Grapalat" w:hAnsi="GHEA Grapalat"/>
              </w:rPr>
              <w:t>):  Оперативный</w:t>
            </w:r>
            <w:proofErr w:type="gramEnd"/>
            <w:r w:rsidRPr="00D071E5">
              <w:rPr>
                <w:rFonts w:ascii="GHEA Grapalat" w:hAnsi="GHEA Grapalat"/>
              </w:rPr>
              <w:t xml:space="preserve">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637C5FBA"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w:t>
            </w:r>
            <w:proofErr w:type="gramStart"/>
            <w:r w:rsidRPr="00D071E5">
              <w:rPr>
                <w:rFonts w:ascii="GHEA Grapalat" w:hAnsi="GHEA Grapalat"/>
              </w:rPr>
              <w:t>сч.№</w:t>
            </w:r>
            <w:proofErr w:type="gramEnd"/>
            <w:r w:rsidRPr="00D071E5">
              <w:rPr>
                <w:rFonts w:ascii="GHEA Grapalat" w:hAnsi="GHEA Grapalat"/>
              </w:rPr>
              <w:t>)</w:t>
            </w:r>
            <w:r w:rsidRPr="00D071E5">
              <w:rPr>
                <w:rFonts w:ascii="GHEA Grapalat" w:hAnsi="GHEA Grapalat"/>
                <w:lang w:val="en-US"/>
              </w:rPr>
              <w:t xml:space="preserve"> </w:t>
            </w:r>
            <w:r w:rsidR="001F0B48">
              <w:t xml:space="preserve"> </w:t>
            </w:r>
            <w:r w:rsidR="001F0B48" w:rsidRPr="001F0B48">
              <w:rPr>
                <w:rFonts w:ascii="GHEA Grapalat" w:hAnsi="GHEA Grapalat" w:cs="Arial"/>
                <w:sz w:val="20"/>
                <w:szCs w:val="20"/>
              </w:rPr>
              <w:t>900118000141</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D071E5">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валюта (прописью и </w:t>
            </w:r>
            <w:r w:rsidRPr="00D071E5">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w:t>
            </w:r>
            <w:proofErr w:type="gramStart"/>
            <w:r w:rsidRPr="00D071E5">
              <w:rPr>
                <w:rFonts w:ascii="GHEA Grapalat" w:hAnsi="GHEA Grapalat"/>
                <w:sz w:val="18"/>
                <w:szCs w:val="18"/>
              </w:rPr>
              <w:t>что</w:t>
            </w:r>
            <w:proofErr w:type="gramEnd"/>
            <w:r w:rsidRPr="00D071E5">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D071E5">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подписывается 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w:t>
            </w:r>
            <w:r w:rsidRPr="00D071E5">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1FACBA43"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921D24">
        <w:rPr>
          <w:rFonts w:ascii="GHEA Grapalat" w:hAnsi="GHEA Grapalat"/>
          <w:i w:val="0"/>
          <w:sz w:val="24"/>
          <w:szCs w:val="24"/>
        </w:rPr>
        <w:t>ԿՄՆԳԴ1-ԳՀԱՊՁԲ-2026/01</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37D01E86"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r w:rsidR="006D1F43" w:rsidRPr="006D1F43">
              <w:rPr>
                <w:rFonts w:ascii="GHEA Grapalat" w:hAnsi="GHEA Grapalat"/>
              </w:rPr>
              <w:t>Аштарак</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lastRenderedPageBreak/>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17514A2B" w:rsidR="000A214C" w:rsidRPr="006D1F43" w:rsidRDefault="000A214C" w:rsidP="006D1F43">
      <w:pPr>
        <w:widowControl w:val="0"/>
        <w:tabs>
          <w:tab w:val="left" w:pos="567"/>
        </w:tabs>
        <w:jc w:val="both"/>
        <w:rPr>
          <w:rFonts w:ascii="GHEA Grapalat" w:hAnsi="GHEA Grapalat"/>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7A2767">
        <w:rPr>
          <w:rFonts w:ascii="GHEA Grapalat" w:hAnsi="GHEA Grapalat"/>
        </w:rPr>
        <w:t xml:space="preserve">«Средняя школа №1 Нор </w:t>
      </w:r>
      <w:proofErr w:type="gramStart"/>
      <w:r w:rsidR="007A2767">
        <w:rPr>
          <w:rFonts w:ascii="GHEA Grapalat" w:hAnsi="GHEA Grapalat"/>
        </w:rPr>
        <w:t>Гехи»</w:t>
      </w:r>
      <w:r w:rsidRPr="00D071E5">
        <w:rPr>
          <w:rFonts w:ascii="GHEA Grapalat" w:hAnsi="GHEA Grapalat"/>
          <w:spacing w:val="-6"/>
        </w:rPr>
        <w:t>*</w:t>
      </w:r>
      <w:proofErr w:type="gramEnd"/>
      <w:r w:rsidRPr="00D071E5">
        <w:rPr>
          <w:rFonts w:ascii="GHEA Grapalat" w:hAnsi="GHEA Grapalat"/>
          <w:spacing w:val="-6"/>
        </w:rPr>
        <w:t xml:space="preserve">(далее — Заказчик) </w:t>
      </w:r>
    </w:p>
    <w:p w14:paraId="4F07A06A" w14:textId="77777777" w:rsidR="000A214C" w:rsidRPr="00D071E5" w:rsidRDefault="000A214C" w:rsidP="00C867A0">
      <w:pPr>
        <w:widowControl w:val="0"/>
        <w:tabs>
          <w:tab w:val="left" w:pos="284"/>
        </w:tabs>
        <w:spacing w:after="160"/>
        <w:jc w:val="both"/>
        <w:rPr>
          <w:rFonts w:ascii="GHEA Grapalat" w:hAnsi="GHEA Grapalat" w:cs="GHEA Grapalat"/>
        </w:rPr>
      </w:pPr>
      <w:r w:rsidRPr="00D071E5">
        <w:rPr>
          <w:rFonts w:ascii="GHEA Grapalat" w:hAnsi="GHEA Grapalat"/>
          <w:vertAlign w:val="superscript"/>
        </w:rPr>
        <w:t>наименование заказчика</w:t>
      </w:r>
    </w:p>
    <w:p w14:paraId="14C5D935" w14:textId="7CBD52F9" w:rsidR="001359A9" w:rsidRDefault="000A214C" w:rsidP="001359A9">
      <w:pPr>
        <w:pStyle w:val="a3"/>
        <w:spacing w:line="240" w:lineRule="auto"/>
        <w:ind w:firstLine="0"/>
        <w:jc w:val="right"/>
        <w:rPr>
          <w:rFonts w:ascii="GHEA Grapalat" w:hAnsi="GHEA Grapalat"/>
          <w:i w:val="0"/>
          <w:sz w:val="22"/>
          <w:szCs w:val="22"/>
          <w:lang w:val="af-ZA"/>
        </w:rPr>
      </w:pPr>
      <w:r w:rsidRPr="00D071E5">
        <w:rPr>
          <w:rFonts w:ascii="GHEA Grapalat" w:hAnsi="GHEA Grapalat"/>
        </w:rPr>
        <w:t xml:space="preserve">процедуре закупок под кодом </w:t>
      </w:r>
      <w:r w:rsidR="00921D24">
        <w:rPr>
          <w:rFonts w:ascii="GHEA Grapalat" w:hAnsi="GHEA Grapalat"/>
          <w:i w:val="0"/>
          <w:sz w:val="22"/>
          <w:szCs w:val="22"/>
          <w:lang w:val="af-ZA"/>
        </w:rPr>
        <w:t>ԿՄՆԳԴ1-ԳՀԱՊՁԲ-2026/01</w:t>
      </w:r>
    </w:p>
    <w:p w14:paraId="02EE3EED" w14:textId="77777777" w:rsidR="001359A9" w:rsidRDefault="001359A9" w:rsidP="001359A9">
      <w:pPr>
        <w:pStyle w:val="a3"/>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безотзывно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 xml:space="preserve">Заказчик может представить в Банк-плательщик иные дополнительные </w:t>
      </w:r>
      <w:r w:rsidRPr="00D071E5">
        <w:rPr>
          <w:rFonts w:ascii="GHEA Grapalat" w:hAnsi="GHEA Grapalat"/>
        </w:rPr>
        <w:lastRenderedPageBreak/>
        <w:t>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lastRenderedPageBreak/>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534E00DA"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t xml:space="preserve"> </w:t>
            </w:r>
            <w:r w:rsidR="007A2767">
              <w:rPr>
                <w:rFonts w:ascii="GHEA Grapalat" w:hAnsi="GHEA Grapalat"/>
              </w:rPr>
              <w:t>«Средняя школа №1 Нор Гехи»</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6BDD851C"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 xml:space="preserve">УНН </w:t>
            </w:r>
            <w:proofErr w:type="gramStart"/>
            <w:r w:rsidRPr="00D071E5">
              <w:rPr>
                <w:rFonts w:ascii="GHEA Grapalat" w:hAnsi="GHEA Grapalat"/>
              </w:rPr>
              <w:t>бенефициара:</w:t>
            </w:r>
            <w:r w:rsidRPr="00D071E5">
              <w:rPr>
                <w:rFonts w:ascii="GHEA Grapalat" w:hAnsi="GHEA Grapalat"/>
                <w:lang w:val="en-US"/>
              </w:rPr>
              <w:t xml:space="preserve">  </w:t>
            </w:r>
            <w:r w:rsidR="001F0B48">
              <w:t xml:space="preserve"> </w:t>
            </w:r>
            <w:proofErr w:type="gramEnd"/>
            <w:r w:rsidR="001F0B48" w:rsidRPr="001F0B48">
              <w:rPr>
                <w:rFonts w:ascii="GHEA Grapalat" w:hAnsi="GHEA Grapalat" w:cs="Arial"/>
                <w:sz w:val="20"/>
                <w:szCs w:val="20"/>
              </w:rPr>
              <w:t>03304775</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w:t>
            </w:r>
            <w:proofErr w:type="gramStart"/>
            <w:r w:rsidRPr="00D071E5">
              <w:rPr>
                <w:rFonts w:ascii="GHEA Grapalat" w:hAnsi="GHEA Grapalat"/>
              </w:rPr>
              <w:t>):  Оперативный</w:t>
            </w:r>
            <w:proofErr w:type="gramEnd"/>
            <w:r w:rsidRPr="00D071E5">
              <w:rPr>
                <w:rFonts w:ascii="GHEA Grapalat" w:hAnsi="GHEA Grapalat"/>
              </w:rPr>
              <w:t xml:space="preserve">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0019D08E"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w:t>
            </w:r>
            <w:proofErr w:type="gramStart"/>
            <w:r w:rsidRPr="00D071E5">
              <w:rPr>
                <w:rFonts w:ascii="GHEA Grapalat" w:hAnsi="GHEA Grapalat"/>
              </w:rPr>
              <w:t>сч.№</w:t>
            </w:r>
            <w:proofErr w:type="gramEnd"/>
            <w:r w:rsidRPr="00D071E5">
              <w:rPr>
                <w:rFonts w:ascii="GHEA Grapalat" w:hAnsi="GHEA Grapalat"/>
              </w:rPr>
              <w:t>)</w:t>
            </w:r>
            <w:r w:rsidRPr="00D071E5">
              <w:rPr>
                <w:rFonts w:ascii="GHEA Grapalat" w:hAnsi="GHEA Grapalat"/>
                <w:lang w:val="en-US"/>
              </w:rPr>
              <w:t xml:space="preserve"> </w:t>
            </w:r>
            <w:r w:rsidR="001F0B48">
              <w:t xml:space="preserve"> </w:t>
            </w:r>
            <w:r w:rsidR="001F0B48" w:rsidRPr="001F0B48">
              <w:rPr>
                <w:rFonts w:ascii="GHEA Grapalat" w:hAnsi="GHEA Grapalat" w:cs="Arial"/>
                <w:sz w:val="20"/>
                <w:szCs w:val="20"/>
              </w:rPr>
              <w:t>900118000141</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D071E5">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валюта (прописью и </w:t>
            </w:r>
            <w:r w:rsidRPr="00D071E5">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w:t>
            </w:r>
            <w:proofErr w:type="gramStart"/>
            <w:r w:rsidRPr="00D071E5">
              <w:rPr>
                <w:rFonts w:ascii="GHEA Grapalat" w:hAnsi="GHEA Grapalat"/>
                <w:sz w:val="18"/>
                <w:szCs w:val="18"/>
              </w:rPr>
              <w:t>что</w:t>
            </w:r>
            <w:proofErr w:type="gramEnd"/>
            <w:r w:rsidRPr="00D071E5">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D071E5">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подписывается 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w:t>
            </w:r>
            <w:r w:rsidRPr="00D071E5">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585FD86F"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921D24">
        <w:rPr>
          <w:rFonts w:ascii="GHEA Grapalat" w:hAnsi="GHEA Grapalat"/>
          <w:b/>
          <w:sz w:val="22"/>
          <w:szCs w:val="22"/>
          <w:lang w:val="af-ZA"/>
        </w:rPr>
        <w:t>ԿՄՆԳԴ1-ԳՀԱՊՁԲ-2026/01</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lastRenderedPageBreak/>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Отказываться от товара в случае непоставки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восполнения недопереданного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lastRenderedPageBreak/>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 xml:space="preserve">Цена поставки товара стабильна, и Продавец не вправе требовать увеличения, а </w:t>
      </w:r>
      <w:r w:rsidRPr="00D071E5">
        <w:rPr>
          <w:rFonts w:ascii="GHEA Grapalat" w:hAnsi="GHEA Grapalat"/>
        </w:rPr>
        <w:lastRenderedPageBreak/>
        <w:t>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Для товаров, являющихся основным средством, гарантийным сроком 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w:t>
      </w:r>
      <w:r w:rsidRPr="00D071E5">
        <w:rPr>
          <w:rFonts w:ascii="GHEA Grapalat" w:hAnsi="GHEA Grapalat"/>
        </w:rPr>
        <w:lastRenderedPageBreak/>
        <w:t xml:space="preserve">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 xml:space="preserve">день исчисляется пеня в </w:t>
      </w:r>
      <w:r w:rsidRPr="00D071E5">
        <w:rPr>
          <w:rFonts w:ascii="GHEA Grapalat" w:hAnsi="GHEA Grapalat"/>
        </w:rPr>
        <w:lastRenderedPageBreak/>
        <w:t>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w:t>
      </w:r>
      <w:r w:rsidRPr="00D071E5">
        <w:rPr>
          <w:rFonts w:ascii="GHEA Grapalat" w:hAnsi="GHEA Grapalat"/>
        </w:rPr>
        <w:lastRenderedPageBreak/>
        <w:t>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D071E5">
        <w:rPr>
          <w:rFonts w:ascii="GHEA Grapalat" w:hAnsi="GHEA Grapalat"/>
        </w:rPr>
        <w:t>товара</w:t>
      </w:r>
      <w:r w:rsidR="005A3009" w:rsidRPr="00D071E5">
        <w:rPr>
          <w:rFonts w:ascii="GHEA Grapalat" w:hAnsi="GHEA Grapalat"/>
        </w:rPr>
        <w:t>,а</w:t>
      </w:r>
      <w:proofErr w:type="gramEnd"/>
      <w:r w:rsidR="005A3009" w:rsidRPr="00D071E5">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 xml:space="preserve">При этом, в установленном настоящим пунктом случае срок </w:t>
      </w:r>
      <w:r w:rsidRPr="00D071E5">
        <w:rPr>
          <w:rFonts w:ascii="GHEA Grapalat" w:hAnsi="GHEA Grapalat"/>
        </w:rPr>
        <w:lastRenderedPageBreak/>
        <w:t>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w:t>
      </w:r>
      <w:r w:rsidRPr="00D071E5">
        <w:rPr>
          <w:rFonts w:ascii="GHEA Grapalat" w:hAnsi="GHEA Grapalat"/>
        </w:rPr>
        <w:lastRenderedPageBreak/>
        <w:t xml:space="preserve">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D071E5">
        <w:rPr>
          <w:rFonts w:ascii="GHEA Grapalat" w:hAnsi="GHEA Grapalat"/>
        </w:rPr>
        <w:t xml:space="preserve">обеспечений квалификации и </w:t>
      </w:r>
      <w:r w:rsidRPr="00D071E5">
        <w:rPr>
          <w:rFonts w:ascii="GHEA Grapalat" w:hAnsi="GHEA Grapalat"/>
        </w:rPr>
        <w:t>договора</w:t>
      </w:r>
      <w:proofErr w:type="gramEnd"/>
      <w:r w:rsidRPr="00D071E5">
        <w:rPr>
          <w:rFonts w:ascii="GHEA Grapalat" w:hAnsi="GHEA Grapalat"/>
        </w:rPr>
        <w:t xml:space="preserve">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507A3F">
          <w:footerReference w:type="default" r:id="rId10"/>
          <w:footnotePr>
            <w:pos w:val="beneathText"/>
          </w:footnotePr>
          <w:pgSz w:w="11906" w:h="16838" w:code="9"/>
          <w:pgMar w:top="993" w:right="707" w:bottom="1418" w:left="1418"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E83224">
        <w:trPr>
          <w:jc w:val="center"/>
        </w:trPr>
        <w:tc>
          <w:tcPr>
            <w:tcW w:w="15867" w:type="dxa"/>
            <w:gridSpan w:val="12"/>
            <w:vAlign w:val="center"/>
          </w:tcPr>
          <w:p w14:paraId="18873B3C"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E83224">
        <w:trPr>
          <w:trHeight w:val="219"/>
          <w:jc w:val="center"/>
        </w:trPr>
        <w:tc>
          <w:tcPr>
            <w:tcW w:w="777" w:type="dxa"/>
            <w:vMerge w:val="restart"/>
            <w:vAlign w:val="center"/>
          </w:tcPr>
          <w:p w14:paraId="49623EEF"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E83224">
            <w:pPr>
              <w:widowControl w:val="0"/>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E83224">
            <w:pPr>
              <w:widowControl w:val="0"/>
              <w:ind w:left="-96" w:right="-108"/>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E83224">
            <w:pPr>
              <w:widowControl w:val="0"/>
              <w:ind w:left="-108" w:right="-59"/>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E83224">
            <w:pPr>
              <w:widowControl w:val="0"/>
              <w:ind w:left="-48" w:right="-108"/>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E83224">
            <w:pPr>
              <w:widowControl w:val="0"/>
              <w:ind w:left="-126" w:right="-108"/>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E83224">
        <w:trPr>
          <w:trHeight w:val="445"/>
          <w:jc w:val="center"/>
        </w:trPr>
        <w:tc>
          <w:tcPr>
            <w:tcW w:w="777" w:type="dxa"/>
            <w:vMerge/>
            <w:vAlign w:val="center"/>
          </w:tcPr>
          <w:p w14:paraId="61066753" w14:textId="77777777" w:rsidR="00071D1C" w:rsidRPr="00D071E5" w:rsidRDefault="00071D1C" w:rsidP="00E83224">
            <w:pPr>
              <w:widowControl w:val="0"/>
              <w:rPr>
                <w:rFonts w:ascii="GHEA Grapalat" w:hAnsi="GHEA Grapalat"/>
                <w:sz w:val="16"/>
                <w:szCs w:val="16"/>
              </w:rPr>
            </w:pPr>
          </w:p>
        </w:tc>
        <w:tc>
          <w:tcPr>
            <w:tcW w:w="1907" w:type="dxa"/>
            <w:vMerge/>
            <w:vAlign w:val="center"/>
          </w:tcPr>
          <w:p w14:paraId="4DB6C3FA" w14:textId="77777777" w:rsidR="00071D1C" w:rsidRPr="00D071E5" w:rsidRDefault="00071D1C" w:rsidP="00E83224">
            <w:pPr>
              <w:widowControl w:val="0"/>
              <w:rPr>
                <w:rFonts w:ascii="GHEA Grapalat" w:hAnsi="GHEA Grapalat"/>
                <w:sz w:val="16"/>
                <w:szCs w:val="16"/>
              </w:rPr>
            </w:pPr>
          </w:p>
        </w:tc>
        <w:tc>
          <w:tcPr>
            <w:tcW w:w="1276" w:type="dxa"/>
            <w:vMerge/>
            <w:vAlign w:val="center"/>
          </w:tcPr>
          <w:p w14:paraId="77892C14"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646CE86F" w14:textId="77777777" w:rsidR="00071D1C" w:rsidRPr="00D071E5" w:rsidRDefault="00071D1C" w:rsidP="00E83224">
            <w:pPr>
              <w:widowControl w:val="0"/>
              <w:rPr>
                <w:rFonts w:ascii="GHEA Grapalat" w:hAnsi="GHEA Grapalat"/>
                <w:sz w:val="16"/>
                <w:szCs w:val="16"/>
              </w:rPr>
            </w:pPr>
          </w:p>
        </w:tc>
        <w:tc>
          <w:tcPr>
            <w:tcW w:w="3827" w:type="dxa"/>
            <w:vMerge/>
            <w:vAlign w:val="center"/>
          </w:tcPr>
          <w:p w14:paraId="411DDD31" w14:textId="77777777" w:rsidR="00071D1C" w:rsidRPr="00D071E5" w:rsidRDefault="00071D1C" w:rsidP="00E83224">
            <w:pPr>
              <w:widowControl w:val="0"/>
              <w:rPr>
                <w:rFonts w:ascii="GHEA Grapalat" w:hAnsi="GHEA Grapalat"/>
                <w:sz w:val="16"/>
                <w:szCs w:val="16"/>
              </w:rPr>
            </w:pPr>
          </w:p>
        </w:tc>
        <w:tc>
          <w:tcPr>
            <w:tcW w:w="851" w:type="dxa"/>
            <w:vMerge/>
            <w:vAlign w:val="center"/>
          </w:tcPr>
          <w:p w14:paraId="31BB65BC"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7D3ABB54" w14:textId="77777777" w:rsidR="00071D1C" w:rsidRPr="00D071E5" w:rsidRDefault="00071D1C" w:rsidP="00E83224">
            <w:pPr>
              <w:widowControl w:val="0"/>
              <w:rPr>
                <w:rFonts w:ascii="GHEA Grapalat" w:hAnsi="GHEA Grapalat"/>
                <w:sz w:val="16"/>
                <w:szCs w:val="16"/>
              </w:rPr>
            </w:pPr>
          </w:p>
        </w:tc>
        <w:tc>
          <w:tcPr>
            <w:tcW w:w="992" w:type="dxa"/>
            <w:vMerge/>
            <w:vAlign w:val="center"/>
          </w:tcPr>
          <w:p w14:paraId="51318425" w14:textId="77777777" w:rsidR="00071D1C" w:rsidRPr="00D071E5" w:rsidRDefault="00071D1C" w:rsidP="00E83224">
            <w:pPr>
              <w:widowControl w:val="0"/>
              <w:rPr>
                <w:rFonts w:ascii="GHEA Grapalat" w:hAnsi="GHEA Grapalat"/>
                <w:sz w:val="16"/>
                <w:szCs w:val="16"/>
              </w:rPr>
            </w:pPr>
          </w:p>
        </w:tc>
        <w:tc>
          <w:tcPr>
            <w:tcW w:w="855" w:type="dxa"/>
            <w:vMerge/>
            <w:vAlign w:val="center"/>
          </w:tcPr>
          <w:p w14:paraId="73A75861" w14:textId="77777777" w:rsidR="00071D1C" w:rsidRPr="00D071E5" w:rsidRDefault="00071D1C" w:rsidP="00E83224">
            <w:pPr>
              <w:widowControl w:val="0"/>
              <w:rPr>
                <w:rFonts w:ascii="GHEA Grapalat" w:hAnsi="GHEA Grapalat"/>
                <w:sz w:val="16"/>
                <w:szCs w:val="16"/>
              </w:rPr>
            </w:pPr>
          </w:p>
        </w:tc>
        <w:tc>
          <w:tcPr>
            <w:tcW w:w="846" w:type="dxa"/>
            <w:vAlign w:val="center"/>
          </w:tcPr>
          <w:p w14:paraId="75F67261"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E83224">
            <w:pPr>
              <w:widowControl w:val="0"/>
              <w:ind w:left="-46" w:right="-84"/>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E83224">
            <w:pPr>
              <w:widowControl w:val="0"/>
              <w:ind w:left="-132" w:right="-129"/>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921D24" w:rsidRPr="00D071E5" w14:paraId="691572B6" w14:textId="77777777" w:rsidTr="00921D24">
        <w:trPr>
          <w:trHeight w:val="246"/>
          <w:jc w:val="center"/>
        </w:trPr>
        <w:tc>
          <w:tcPr>
            <w:tcW w:w="777" w:type="dxa"/>
            <w:vAlign w:val="center"/>
          </w:tcPr>
          <w:p w14:paraId="5BDE6414" w14:textId="458F52BB" w:rsidR="00921D24" w:rsidRPr="009C3FDB" w:rsidRDefault="00921D24" w:rsidP="00921D24">
            <w:pPr>
              <w:widowControl w:val="0"/>
              <w:rPr>
                <w:rFonts w:ascii="GHEA Grapalat" w:hAnsi="GHEA Grapalat"/>
                <w:sz w:val="16"/>
                <w:szCs w:val="16"/>
                <w:lang w:val="en-US"/>
              </w:rPr>
            </w:pPr>
            <w:r>
              <w:rPr>
                <w:rFonts w:ascii="GHEA Grapalat" w:hAnsi="GHEA Grapalat"/>
                <w:sz w:val="16"/>
                <w:szCs w:val="16"/>
                <w:lang w:val="en-US"/>
              </w:rPr>
              <w:t>1</w:t>
            </w:r>
          </w:p>
        </w:tc>
        <w:tc>
          <w:tcPr>
            <w:tcW w:w="1907" w:type="dxa"/>
            <w:vAlign w:val="center"/>
          </w:tcPr>
          <w:p w14:paraId="7DB23D70" w14:textId="4398A612"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15872400</w:t>
            </w:r>
          </w:p>
        </w:tc>
        <w:tc>
          <w:tcPr>
            <w:tcW w:w="1276" w:type="dxa"/>
            <w:vAlign w:val="center"/>
          </w:tcPr>
          <w:p w14:paraId="39EBDA4A" w14:textId="02805AF9"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2822123D"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74BD166E" w14:textId="77777777" w:rsidR="00921D24" w:rsidRPr="000A5C3D" w:rsidRDefault="00921D24" w:rsidP="00921D24">
            <w:pPr>
              <w:widowControl w:val="0"/>
              <w:jc w:val="center"/>
              <w:rPr>
                <w:rFonts w:ascii="GHEA Grapalat" w:hAnsi="GHEA Grapalat"/>
                <w:sz w:val="16"/>
                <w:szCs w:val="16"/>
              </w:rPr>
            </w:pPr>
            <w:r w:rsidRPr="000A5C3D">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3E228155" w14:textId="15125DD8" w:rsidR="00921D24" w:rsidRPr="00D071E5" w:rsidRDefault="00921D24" w:rsidP="00921D24">
            <w:pPr>
              <w:widowControl w:val="0"/>
              <w:jc w:val="center"/>
              <w:rPr>
                <w:rFonts w:ascii="GHEA Grapalat" w:hAnsi="GHEA Grapalat"/>
                <w:sz w:val="16"/>
                <w:szCs w:val="16"/>
              </w:rPr>
            </w:pPr>
            <w:r w:rsidRPr="000A5C3D">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CC8652E" w14:textId="05B0B3CB" w:rsidR="00921D24" w:rsidRPr="009E7502" w:rsidRDefault="00921D24" w:rsidP="00921D24">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3EDE849B" w14:textId="755EA66E" w:rsidR="00921D24" w:rsidRPr="007A2767" w:rsidRDefault="00921D24" w:rsidP="00921D24">
            <w:pPr>
              <w:widowControl w:val="0"/>
              <w:jc w:val="center"/>
              <w:rPr>
                <w:rFonts w:ascii="GHEA Grapalat" w:hAnsi="GHEA Grapalat"/>
                <w:sz w:val="16"/>
                <w:szCs w:val="16"/>
              </w:rPr>
            </w:pPr>
          </w:p>
        </w:tc>
        <w:tc>
          <w:tcPr>
            <w:tcW w:w="992" w:type="dxa"/>
            <w:vAlign w:val="center"/>
          </w:tcPr>
          <w:p w14:paraId="7992018D" w14:textId="414E7C9A"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33,97</w:t>
            </w:r>
          </w:p>
        </w:tc>
        <w:tc>
          <w:tcPr>
            <w:tcW w:w="855" w:type="dxa"/>
            <w:vAlign w:val="center"/>
          </w:tcPr>
          <w:p w14:paraId="715276DB" w14:textId="3FE414C2" w:rsidR="00921D24" w:rsidRPr="007A2767" w:rsidRDefault="00921D24" w:rsidP="00921D24">
            <w:pPr>
              <w:widowControl w:val="0"/>
              <w:jc w:val="center"/>
              <w:rPr>
                <w:rFonts w:ascii="GHEA Grapalat" w:hAnsi="GHEA Grapalat"/>
                <w:sz w:val="16"/>
                <w:szCs w:val="16"/>
              </w:rPr>
            </w:pPr>
          </w:p>
        </w:tc>
        <w:tc>
          <w:tcPr>
            <w:tcW w:w="846" w:type="dxa"/>
            <w:vAlign w:val="center"/>
          </w:tcPr>
          <w:p w14:paraId="03A69A7C" w14:textId="3C69542D" w:rsidR="00921D24" w:rsidRPr="009E7502" w:rsidRDefault="00921D24" w:rsidP="00921D24">
            <w:pPr>
              <w:widowControl w:val="0"/>
              <w:jc w:val="center"/>
              <w:rPr>
                <w:rFonts w:ascii="GHEA Grapalat" w:hAnsi="GHEA Grapalat"/>
                <w:sz w:val="16"/>
                <w:szCs w:val="16"/>
              </w:rPr>
            </w:pPr>
            <w:r w:rsidRPr="007A2767">
              <w:rPr>
                <w:rFonts w:ascii="GHEA Grapalat" w:hAnsi="GHEA Grapalat"/>
                <w:sz w:val="16"/>
                <w:szCs w:val="16"/>
              </w:rPr>
              <w:t>ул.Ц.Хачатряна. 4</w:t>
            </w:r>
          </w:p>
        </w:tc>
        <w:tc>
          <w:tcPr>
            <w:tcW w:w="801" w:type="dxa"/>
            <w:vAlign w:val="center"/>
          </w:tcPr>
          <w:p w14:paraId="29814251" w14:textId="275D26AC" w:rsidR="00921D24" w:rsidRPr="009E7502" w:rsidRDefault="00921D24" w:rsidP="00921D24">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ED9EAE6" w14:textId="4BA5F2EF" w:rsidR="00921D24" w:rsidRPr="00F61442" w:rsidRDefault="00921D24" w:rsidP="00921D24">
            <w:pPr>
              <w:widowControl w:val="0"/>
              <w:jc w:val="center"/>
              <w:rPr>
                <w:rFonts w:ascii="GHEA Grapalat" w:hAnsi="GHEA Grapalat"/>
                <w:sz w:val="16"/>
                <w:szCs w:val="16"/>
              </w:rPr>
            </w:pPr>
            <w:r w:rsidRPr="009E1039">
              <w:rPr>
                <w:rFonts w:ascii="GHEA Grapalat" w:hAnsi="GHEA Grapalat"/>
                <w:sz w:val="16"/>
                <w:szCs w:val="16"/>
              </w:rPr>
              <w:t xml:space="preserve">с момента вступления договора в силу до </w:t>
            </w:r>
            <w:r w:rsidRPr="00921D24">
              <w:rPr>
                <w:rFonts w:ascii="GHEA Grapalat" w:hAnsi="GHEA Grapalat"/>
                <w:sz w:val="16"/>
                <w:szCs w:val="16"/>
              </w:rPr>
              <w:t>25.05.2026</w:t>
            </w:r>
          </w:p>
        </w:tc>
      </w:tr>
      <w:tr w:rsidR="00921D24" w:rsidRPr="00D071E5" w14:paraId="0129242A" w14:textId="77777777" w:rsidTr="00921D24">
        <w:trPr>
          <w:trHeight w:val="246"/>
          <w:jc w:val="center"/>
        </w:trPr>
        <w:tc>
          <w:tcPr>
            <w:tcW w:w="777" w:type="dxa"/>
            <w:vAlign w:val="center"/>
          </w:tcPr>
          <w:p w14:paraId="7E6B824F" w14:textId="2665B743" w:rsidR="00921D24" w:rsidRPr="001A1CC9" w:rsidRDefault="00921D24" w:rsidP="00921D24">
            <w:pPr>
              <w:widowControl w:val="0"/>
              <w:rPr>
                <w:rFonts w:ascii="GHEA Grapalat" w:hAnsi="GHEA Grapalat"/>
                <w:sz w:val="16"/>
                <w:szCs w:val="16"/>
                <w:lang w:val="en-US"/>
              </w:rPr>
            </w:pPr>
            <w:r>
              <w:rPr>
                <w:rFonts w:ascii="GHEA Grapalat" w:hAnsi="GHEA Grapalat"/>
                <w:sz w:val="16"/>
                <w:szCs w:val="16"/>
                <w:lang w:val="en-US"/>
              </w:rPr>
              <w:t>2</w:t>
            </w:r>
          </w:p>
        </w:tc>
        <w:tc>
          <w:tcPr>
            <w:tcW w:w="1907" w:type="dxa"/>
            <w:vAlign w:val="center"/>
          </w:tcPr>
          <w:p w14:paraId="7D731B8A" w14:textId="5D229638"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15421100</w:t>
            </w:r>
          </w:p>
        </w:tc>
        <w:tc>
          <w:tcPr>
            <w:tcW w:w="1276" w:type="dxa"/>
            <w:vAlign w:val="center"/>
          </w:tcPr>
          <w:p w14:paraId="43F46D4D" w14:textId="0103D329"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1311F9AB"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33A3CEAB" w14:textId="28E7FF0D" w:rsidR="00921D24" w:rsidRPr="00D071E5" w:rsidRDefault="00921D24" w:rsidP="00921D24">
            <w:pPr>
              <w:widowControl w:val="0"/>
              <w:jc w:val="center"/>
              <w:rPr>
                <w:rFonts w:ascii="GHEA Grapalat" w:hAnsi="GHEA Grapalat"/>
                <w:sz w:val="16"/>
                <w:szCs w:val="16"/>
              </w:rPr>
            </w:pPr>
            <w:r w:rsidRPr="00202CF5">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E3C3CC8" w14:textId="66EE191B" w:rsidR="00921D24" w:rsidRPr="009E7502" w:rsidRDefault="00921D24" w:rsidP="00921D24">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7F48325" w14:textId="4B23BD0D" w:rsidR="00921D24" w:rsidRPr="007A2767" w:rsidRDefault="00921D24" w:rsidP="00921D24">
            <w:pPr>
              <w:widowControl w:val="0"/>
              <w:jc w:val="center"/>
              <w:rPr>
                <w:rFonts w:ascii="GHEA Grapalat" w:hAnsi="GHEA Grapalat"/>
                <w:sz w:val="16"/>
                <w:szCs w:val="16"/>
              </w:rPr>
            </w:pPr>
          </w:p>
        </w:tc>
        <w:tc>
          <w:tcPr>
            <w:tcW w:w="992" w:type="dxa"/>
            <w:vAlign w:val="center"/>
          </w:tcPr>
          <w:p w14:paraId="5A580F03" w14:textId="0888C615"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193,81</w:t>
            </w:r>
          </w:p>
        </w:tc>
        <w:tc>
          <w:tcPr>
            <w:tcW w:w="855" w:type="dxa"/>
            <w:vAlign w:val="center"/>
          </w:tcPr>
          <w:p w14:paraId="7F44C77E" w14:textId="2BFD3EC7" w:rsidR="00921D24" w:rsidRPr="007A2767" w:rsidRDefault="00921D24" w:rsidP="00921D24">
            <w:pPr>
              <w:widowControl w:val="0"/>
              <w:jc w:val="center"/>
              <w:rPr>
                <w:rFonts w:ascii="GHEA Grapalat" w:hAnsi="GHEA Grapalat"/>
                <w:sz w:val="16"/>
                <w:szCs w:val="16"/>
              </w:rPr>
            </w:pPr>
          </w:p>
        </w:tc>
        <w:tc>
          <w:tcPr>
            <w:tcW w:w="846" w:type="dxa"/>
            <w:vAlign w:val="center"/>
          </w:tcPr>
          <w:p w14:paraId="0CA63213" w14:textId="210CEF6F"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5EDBBBC5" w14:textId="3BA164CF" w:rsidR="00921D24" w:rsidRPr="009E7502" w:rsidRDefault="00921D24" w:rsidP="00921D24">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2EBF6F9A" w14:textId="52F87404" w:rsidR="00921D24" w:rsidRPr="00D071E5"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62928318" w14:textId="77777777" w:rsidTr="00921D24">
        <w:trPr>
          <w:trHeight w:val="246"/>
          <w:jc w:val="center"/>
        </w:trPr>
        <w:tc>
          <w:tcPr>
            <w:tcW w:w="777" w:type="dxa"/>
            <w:vAlign w:val="center"/>
          </w:tcPr>
          <w:p w14:paraId="3FAA003E" w14:textId="27344B53" w:rsidR="00921D24" w:rsidRPr="001A1CC9" w:rsidRDefault="00921D24" w:rsidP="00921D24">
            <w:pPr>
              <w:widowControl w:val="0"/>
              <w:rPr>
                <w:rFonts w:ascii="GHEA Grapalat" w:hAnsi="GHEA Grapalat"/>
                <w:sz w:val="16"/>
                <w:szCs w:val="16"/>
                <w:lang w:val="en-US"/>
              </w:rPr>
            </w:pPr>
            <w:r>
              <w:rPr>
                <w:rFonts w:ascii="GHEA Grapalat" w:hAnsi="GHEA Grapalat"/>
                <w:sz w:val="16"/>
                <w:szCs w:val="16"/>
                <w:lang w:val="en-US"/>
              </w:rPr>
              <w:t>3</w:t>
            </w:r>
          </w:p>
        </w:tc>
        <w:tc>
          <w:tcPr>
            <w:tcW w:w="1907" w:type="dxa"/>
            <w:vAlign w:val="center"/>
          </w:tcPr>
          <w:p w14:paraId="77D83119" w14:textId="300CB8E6"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15614200</w:t>
            </w:r>
          </w:p>
        </w:tc>
        <w:tc>
          <w:tcPr>
            <w:tcW w:w="1276" w:type="dxa"/>
            <w:vAlign w:val="center"/>
          </w:tcPr>
          <w:p w14:paraId="3BE07F79" w14:textId="112EA5AD"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Рис</w:t>
            </w:r>
          </w:p>
        </w:tc>
        <w:tc>
          <w:tcPr>
            <w:tcW w:w="1134" w:type="dxa"/>
            <w:vAlign w:val="center"/>
          </w:tcPr>
          <w:p w14:paraId="2E87144F"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0F22DBE4" w14:textId="479F3FB6" w:rsidR="00921D24" w:rsidRPr="00D071E5" w:rsidRDefault="00921D24" w:rsidP="00921D24">
            <w:pPr>
              <w:widowControl w:val="0"/>
              <w:jc w:val="center"/>
              <w:rPr>
                <w:rFonts w:ascii="GHEA Grapalat" w:hAnsi="GHEA Grapalat"/>
                <w:sz w:val="16"/>
                <w:szCs w:val="16"/>
              </w:rPr>
            </w:pPr>
            <w:r w:rsidRPr="00202CF5">
              <w:rPr>
                <w:rFonts w:ascii="GHEA Grapalat" w:hAnsi="GHEA Grapalat"/>
                <w:sz w:val="16"/>
                <w:szCs w:val="16"/>
              </w:rPr>
              <w:t xml:space="preserve">ГОСТ ИСО 7301-2013, рис, высшего или высшего сорта шлифованный, непропаренный,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w:t>
            </w:r>
            <w:r w:rsidRPr="00202CF5">
              <w:rPr>
                <w:rFonts w:ascii="GHEA Grapalat" w:hAnsi="GHEA Grapalat"/>
                <w:sz w:val="16"/>
                <w:szCs w:val="16"/>
              </w:rPr>
              <w:lastRenderedPageBreak/>
              <w:t>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475A6E5A" w14:textId="57462103" w:rsidR="00921D24" w:rsidRPr="009E7502" w:rsidRDefault="00921D24" w:rsidP="00921D24">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73485932" w14:textId="35187590" w:rsidR="00921D24" w:rsidRPr="007A2767" w:rsidRDefault="00921D24" w:rsidP="00921D24">
            <w:pPr>
              <w:widowControl w:val="0"/>
              <w:jc w:val="center"/>
              <w:rPr>
                <w:rFonts w:ascii="GHEA Grapalat" w:hAnsi="GHEA Grapalat"/>
                <w:sz w:val="16"/>
                <w:szCs w:val="16"/>
              </w:rPr>
            </w:pPr>
          </w:p>
        </w:tc>
        <w:tc>
          <w:tcPr>
            <w:tcW w:w="992" w:type="dxa"/>
            <w:vAlign w:val="center"/>
          </w:tcPr>
          <w:p w14:paraId="3992BF96" w14:textId="336613CA"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239,76</w:t>
            </w:r>
          </w:p>
        </w:tc>
        <w:tc>
          <w:tcPr>
            <w:tcW w:w="855" w:type="dxa"/>
            <w:vAlign w:val="center"/>
          </w:tcPr>
          <w:p w14:paraId="4DCCB109" w14:textId="2D5E2C24" w:rsidR="00921D24" w:rsidRPr="007A2767" w:rsidRDefault="00921D24" w:rsidP="00921D24">
            <w:pPr>
              <w:widowControl w:val="0"/>
              <w:jc w:val="center"/>
              <w:rPr>
                <w:rFonts w:ascii="GHEA Grapalat" w:hAnsi="GHEA Grapalat"/>
                <w:sz w:val="16"/>
                <w:szCs w:val="16"/>
              </w:rPr>
            </w:pPr>
          </w:p>
        </w:tc>
        <w:tc>
          <w:tcPr>
            <w:tcW w:w="846" w:type="dxa"/>
            <w:vAlign w:val="center"/>
          </w:tcPr>
          <w:p w14:paraId="40B0946A" w14:textId="253EF645"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513A80CC" w14:textId="39A52840" w:rsidR="00921D24" w:rsidRPr="009E7502" w:rsidRDefault="00921D24" w:rsidP="00921D24">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4C6BE73A" w14:textId="0E33D95E" w:rsidR="00921D24" w:rsidRPr="00D071E5"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3C0D3C80" w14:textId="77777777" w:rsidTr="00921D24">
        <w:trPr>
          <w:trHeight w:val="246"/>
          <w:jc w:val="center"/>
        </w:trPr>
        <w:tc>
          <w:tcPr>
            <w:tcW w:w="777" w:type="dxa"/>
            <w:vAlign w:val="center"/>
          </w:tcPr>
          <w:p w14:paraId="5559F285" w14:textId="1C3A7BA8" w:rsidR="00921D24" w:rsidRPr="001A1CC9" w:rsidRDefault="00921D24" w:rsidP="00921D24">
            <w:pPr>
              <w:widowControl w:val="0"/>
              <w:rPr>
                <w:rFonts w:ascii="GHEA Grapalat" w:hAnsi="GHEA Grapalat"/>
                <w:sz w:val="16"/>
                <w:szCs w:val="16"/>
                <w:lang w:val="en-US"/>
              </w:rPr>
            </w:pPr>
            <w:r>
              <w:rPr>
                <w:rFonts w:ascii="GHEA Grapalat" w:hAnsi="GHEA Grapalat"/>
                <w:sz w:val="16"/>
                <w:szCs w:val="16"/>
                <w:lang w:val="en-US"/>
              </w:rPr>
              <w:t>4</w:t>
            </w:r>
          </w:p>
        </w:tc>
        <w:tc>
          <w:tcPr>
            <w:tcW w:w="1907" w:type="dxa"/>
            <w:vAlign w:val="center"/>
          </w:tcPr>
          <w:p w14:paraId="76B9CC87" w14:textId="62CB8B8A"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3221110</w:t>
            </w:r>
          </w:p>
        </w:tc>
        <w:tc>
          <w:tcPr>
            <w:tcW w:w="1276" w:type="dxa"/>
            <w:vAlign w:val="center"/>
          </w:tcPr>
          <w:p w14:paraId="50E84CAE" w14:textId="45969F90"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7AD28FF1"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7AE8FD7E" w14:textId="39779EDF" w:rsidR="00921D24" w:rsidRPr="00D071E5" w:rsidRDefault="00921D24" w:rsidP="00921D24">
            <w:pPr>
              <w:widowControl w:val="0"/>
              <w:jc w:val="center"/>
              <w:rPr>
                <w:rFonts w:ascii="GHEA Grapalat" w:hAnsi="GHEA Grapalat"/>
                <w:sz w:val="16"/>
                <w:szCs w:val="16"/>
              </w:rPr>
            </w:pPr>
            <w:r w:rsidRPr="00202CF5">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proofErr w:type="gramStart"/>
            <w:r w:rsidRPr="00202CF5">
              <w:rPr>
                <w:rFonts w:ascii="GHEA Grapalat" w:hAnsi="GHEA Grapalat"/>
                <w:sz w:val="16"/>
                <w:szCs w:val="16"/>
              </w:rPr>
              <w:t>».</w:t>
            </w:r>
            <w:r w:rsidRPr="0018292F">
              <w:rPr>
                <w:rFonts w:ascii="GHEA Grapalat" w:hAnsi="GHEA Grapalat"/>
                <w:sz w:val="16"/>
                <w:szCs w:val="16"/>
              </w:rPr>
              <w:t>.</w:t>
            </w:r>
            <w:proofErr w:type="gramEnd"/>
          </w:p>
        </w:tc>
        <w:tc>
          <w:tcPr>
            <w:tcW w:w="851" w:type="dxa"/>
            <w:vAlign w:val="center"/>
          </w:tcPr>
          <w:p w14:paraId="5751CF2C" w14:textId="386D41C3" w:rsidR="00921D24" w:rsidRPr="009E7502" w:rsidRDefault="00921D24" w:rsidP="00921D24">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885A352" w14:textId="0662E6FD" w:rsidR="00921D24" w:rsidRPr="007A2767" w:rsidRDefault="00921D24" w:rsidP="00921D24">
            <w:pPr>
              <w:widowControl w:val="0"/>
              <w:jc w:val="center"/>
              <w:rPr>
                <w:rFonts w:ascii="GHEA Grapalat" w:hAnsi="GHEA Grapalat"/>
                <w:sz w:val="16"/>
                <w:szCs w:val="16"/>
              </w:rPr>
            </w:pPr>
          </w:p>
        </w:tc>
        <w:tc>
          <w:tcPr>
            <w:tcW w:w="992" w:type="dxa"/>
            <w:vAlign w:val="center"/>
          </w:tcPr>
          <w:p w14:paraId="39D786E9" w14:textId="43606E93"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147,85</w:t>
            </w:r>
          </w:p>
        </w:tc>
        <w:tc>
          <w:tcPr>
            <w:tcW w:w="855" w:type="dxa"/>
            <w:vAlign w:val="center"/>
          </w:tcPr>
          <w:p w14:paraId="1C5F77E2" w14:textId="10D01E5F" w:rsidR="00921D24" w:rsidRPr="007A2767" w:rsidRDefault="00921D24" w:rsidP="00921D24">
            <w:pPr>
              <w:widowControl w:val="0"/>
              <w:jc w:val="center"/>
              <w:rPr>
                <w:rFonts w:ascii="GHEA Grapalat" w:hAnsi="GHEA Grapalat"/>
                <w:sz w:val="16"/>
                <w:szCs w:val="16"/>
              </w:rPr>
            </w:pPr>
          </w:p>
        </w:tc>
        <w:tc>
          <w:tcPr>
            <w:tcW w:w="846" w:type="dxa"/>
            <w:vAlign w:val="center"/>
          </w:tcPr>
          <w:p w14:paraId="1586C769" w14:textId="237C3D7D"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6E9CC45C" w14:textId="1005EAEE" w:rsidR="00921D24" w:rsidRPr="009E7502" w:rsidRDefault="00921D24" w:rsidP="00921D24">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0F25E6A0" w14:textId="43FEE205" w:rsidR="00921D24" w:rsidRPr="00D071E5"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4E31D089" w14:textId="77777777" w:rsidTr="00921D24">
        <w:trPr>
          <w:trHeight w:val="246"/>
          <w:jc w:val="center"/>
        </w:trPr>
        <w:tc>
          <w:tcPr>
            <w:tcW w:w="777" w:type="dxa"/>
            <w:vAlign w:val="center"/>
          </w:tcPr>
          <w:p w14:paraId="453CE7A0" w14:textId="0AA6A0F8" w:rsidR="00921D24" w:rsidRPr="001A1CC9" w:rsidRDefault="00921D24" w:rsidP="00921D24">
            <w:pPr>
              <w:widowControl w:val="0"/>
              <w:rPr>
                <w:rFonts w:ascii="GHEA Grapalat" w:hAnsi="GHEA Grapalat"/>
                <w:sz w:val="16"/>
                <w:szCs w:val="16"/>
                <w:lang w:val="en-US"/>
              </w:rPr>
            </w:pPr>
            <w:r>
              <w:rPr>
                <w:rFonts w:ascii="GHEA Grapalat" w:hAnsi="GHEA Grapalat"/>
                <w:sz w:val="16"/>
                <w:szCs w:val="16"/>
                <w:lang w:val="en-US"/>
              </w:rPr>
              <w:t>5</w:t>
            </w:r>
          </w:p>
        </w:tc>
        <w:tc>
          <w:tcPr>
            <w:tcW w:w="1907" w:type="dxa"/>
            <w:vAlign w:val="center"/>
          </w:tcPr>
          <w:p w14:paraId="4C8EB18D" w14:textId="00B623A5"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15331151</w:t>
            </w:r>
          </w:p>
        </w:tc>
        <w:tc>
          <w:tcPr>
            <w:tcW w:w="1276" w:type="dxa"/>
            <w:vAlign w:val="center"/>
          </w:tcPr>
          <w:p w14:paraId="193E528E" w14:textId="57CBB56D"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Фасоль</w:t>
            </w:r>
          </w:p>
        </w:tc>
        <w:tc>
          <w:tcPr>
            <w:tcW w:w="1134" w:type="dxa"/>
            <w:vAlign w:val="center"/>
          </w:tcPr>
          <w:p w14:paraId="06F1CD62"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0560DA22" w14:textId="263B662F" w:rsidR="00921D24" w:rsidRPr="00D071E5" w:rsidRDefault="00921D24" w:rsidP="00921D24">
            <w:pPr>
              <w:widowControl w:val="0"/>
              <w:jc w:val="center"/>
              <w:rPr>
                <w:rFonts w:ascii="GHEA Grapalat" w:hAnsi="GHEA Grapalat"/>
                <w:sz w:val="16"/>
                <w:szCs w:val="16"/>
              </w:rPr>
            </w:pPr>
            <w:r w:rsidRPr="00202CF5">
              <w:rPr>
                <w:rFonts w:ascii="GHEA Grapalat" w:hAnsi="GHEA Grapalat"/>
                <w:sz w:val="16"/>
                <w:szCs w:val="16"/>
              </w:rPr>
              <w:t>ГОСТ 7758-2020, Фасоль продовольственная цветная, твердая, яркоокрашенная,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Таможенному кодексу N 021/2011 и 022/2011.</w:t>
            </w:r>
          </w:p>
        </w:tc>
        <w:tc>
          <w:tcPr>
            <w:tcW w:w="851" w:type="dxa"/>
            <w:vAlign w:val="center"/>
          </w:tcPr>
          <w:p w14:paraId="6F9D004C" w14:textId="5280AF3A" w:rsidR="00921D24" w:rsidRPr="009E7502" w:rsidRDefault="00921D24" w:rsidP="00921D24">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5215B6B" w14:textId="1B442AF0" w:rsidR="00921D24" w:rsidRPr="007A2767" w:rsidRDefault="00921D24" w:rsidP="00921D24">
            <w:pPr>
              <w:widowControl w:val="0"/>
              <w:jc w:val="center"/>
              <w:rPr>
                <w:rFonts w:ascii="GHEA Grapalat" w:hAnsi="GHEA Grapalat"/>
                <w:sz w:val="16"/>
                <w:szCs w:val="16"/>
              </w:rPr>
            </w:pPr>
          </w:p>
        </w:tc>
        <w:tc>
          <w:tcPr>
            <w:tcW w:w="992" w:type="dxa"/>
            <w:vAlign w:val="center"/>
          </w:tcPr>
          <w:p w14:paraId="1BBD02CC" w14:textId="4C6ACA56"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99,90</w:t>
            </w:r>
          </w:p>
        </w:tc>
        <w:tc>
          <w:tcPr>
            <w:tcW w:w="855" w:type="dxa"/>
            <w:vAlign w:val="center"/>
          </w:tcPr>
          <w:p w14:paraId="3D210761" w14:textId="1B29EC52" w:rsidR="00921D24" w:rsidRPr="007A2767" w:rsidRDefault="00921D24" w:rsidP="00921D24">
            <w:pPr>
              <w:widowControl w:val="0"/>
              <w:jc w:val="center"/>
              <w:rPr>
                <w:rFonts w:ascii="GHEA Grapalat" w:hAnsi="GHEA Grapalat"/>
                <w:sz w:val="16"/>
                <w:szCs w:val="16"/>
              </w:rPr>
            </w:pPr>
          </w:p>
        </w:tc>
        <w:tc>
          <w:tcPr>
            <w:tcW w:w="846" w:type="dxa"/>
            <w:vAlign w:val="center"/>
          </w:tcPr>
          <w:p w14:paraId="3724E1B7" w14:textId="39462858"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1CF3FC47" w14:textId="4E127178" w:rsidR="00921D24" w:rsidRPr="009E7502" w:rsidRDefault="00921D24" w:rsidP="00921D24">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721FE9E" w14:textId="21198D77" w:rsidR="00921D24" w:rsidRPr="00D071E5"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2875CC81" w14:textId="77777777" w:rsidTr="00921D24">
        <w:trPr>
          <w:trHeight w:val="246"/>
          <w:jc w:val="center"/>
        </w:trPr>
        <w:tc>
          <w:tcPr>
            <w:tcW w:w="777" w:type="dxa"/>
            <w:vAlign w:val="center"/>
          </w:tcPr>
          <w:p w14:paraId="44FCB783" w14:textId="357A01C4" w:rsidR="00921D24" w:rsidRPr="001A1CC9" w:rsidRDefault="00921D24" w:rsidP="00921D24">
            <w:pPr>
              <w:widowControl w:val="0"/>
              <w:rPr>
                <w:rFonts w:ascii="GHEA Grapalat" w:hAnsi="GHEA Grapalat"/>
                <w:sz w:val="16"/>
                <w:szCs w:val="16"/>
                <w:lang w:val="en-US"/>
              </w:rPr>
            </w:pPr>
            <w:r>
              <w:rPr>
                <w:rFonts w:ascii="GHEA Grapalat" w:hAnsi="GHEA Grapalat"/>
                <w:sz w:val="16"/>
                <w:szCs w:val="16"/>
                <w:lang w:val="en-US"/>
              </w:rPr>
              <w:t>6</w:t>
            </w:r>
          </w:p>
        </w:tc>
        <w:tc>
          <w:tcPr>
            <w:tcW w:w="1907" w:type="dxa"/>
            <w:vAlign w:val="center"/>
          </w:tcPr>
          <w:p w14:paraId="2E19033E" w14:textId="29EFAC38"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3222128</w:t>
            </w:r>
          </w:p>
        </w:tc>
        <w:tc>
          <w:tcPr>
            <w:tcW w:w="1276" w:type="dxa"/>
            <w:vAlign w:val="center"/>
          </w:tcPr>
          <w:p w14:paraId="109E3585" w14:textId="2C5FDB07"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2077FA8C"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35D38E6C" w14:textId="5C27A437" w:rsidR="00921D24" w:rsidRPr="00D071E5" w:rsidRDefault="00921D24" w:rsidP="00921D24">
            <w:pPr>
              <w:widowControl w:val="0"/>
              <w:jc w:val="center"/>
              <w:rPr>
                <w:rFonts w:ascii="GHEA Grapalat" w:hAnsi="GHEA Grapalat"/>
                <w:sz w:val="16"/>
                <w:szCs w:val="16"/>
              </w:rPr>
            </w:pPr>
            <w:r w:rsidRPr="00202CF5">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100B9C9B" w14:textId="2DCF38A9" w:rsidR="00921D24" w:rsidRPr="009E7502" w:rsidRDefault="00921D24" w:rsidP="00921D24">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88391D8" w14:textId="2130076A" w:rsidR="00921D24" w:rsidRPr="007A2767" w:rsidRDefault="00921D24" w:rsidP="00921D24">
            <w:pPr>
              <w:widowControl w:val="0"/>
              <w:jc w:val="center"/>
              <w:rPr>
                <w:rFonts w:ascii="GHEA Grapalat" w:hAnsi="GHEA Grapalat"/>
                <w:sz w:val="16"/>
                <w:szCs w:val="16"/>
              </w:rPr>
            </w:pPr>
          </w:p>
        </w:tc>
        <w:tc>
          <w:tcPr>
            <w:tcW w:w="992" w:type="dxa"/>
            <w:vAlign w:val="center"/>
          </w:tcPr>
          <w:p w14:paraId="5A7ED366" w14:textId="51CB81CD"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999,00</w:t>
            </w:r>
          </w:p>
        </w:tc>
        <w:tc>
          <w:tcPr>
            <w:tcW w:w="855" w:type="dxa"/>
            <w:vAlign w:val="center"/>
          </w:tcPr>
          <w:p w14:paraId="4E80D848" w14:textId="325BB60B" w:rsidR="00921D24" w:rsidRPr="007A2767" w:rsidRDefault="00921D24" w:rsidP="00921D24">
            <w:pPr>
              <w:widowControl w:val="0"/>
              <w:jc w:val="center"/>
              <w:rPr>
                <w:rFonts w:ascii="GHEA Grapalat" w:hAnsi="GHEA Grapalat"/>
                <w:sz w:val="16"/>
                <w:szCs w:val="16"/>
              </w:rPr>
            </w:pPr>
          </w:p>
        </w:tc>
        <w:tc>
          <w:tcPr>
            <w:tcW w:w="846" w:type="dxa"/>
            <w:vAlign w:val="center"/>
          </w:tcPr>
          <w:p w14:paraId="3FF60F08" w14:textId="6AC89890"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5DAB8DAE" w14:textId="3497ED99" w:rsidR="00921D24" w:rsidRPr="009E7502" w:rsidRDefault="00921D24" w:rsidP="00921D24">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19673C02" w14:textId="0D1631B8" w:rsidR="00921D24" w:rsidRPr="00D071E5"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39C25331" w14:textId="77777777" w:rsidTr="00921D24">
        <w:trPr>
          <w:trHeight w:val="246"/>
          <w:jc w:val="center"/>
        </w:trPr>
        <w:tc>
          <w:tcPr>
            <w:tcW w:w="777" w:type="dxa"/>
            <w:vAlign w:val="center"/>
          </w:tcPr>
          <w:p w14:paraId="37AF753F" w14:textId="24A29478" w:rsidR="00921D24" w:rsidRDefault="00921D24" w:rsidP="00921D24">
            <w:pPr>
              <w:widowControl w:val="0"/>
              <w:rPr>
                <w:rFonts w:ascii="GHEA Grapalat" w:hAnsi="GHEA Grapalat"/>
                <w:sz w:val="16"/>
                <w:szCs w:val="16"/>
                <w:lang w:val="en-US"/>
              </w:rPr>
            </w:pPr>
            <w:r>
              <w:rPr>
                <w:rFonts w:ascii="GHEA Grapalat" w:hAnsi="GHEA Grapalat"/>
                <w:sz w:val="16"/>
                <w:szCs w:val="16"/>
                <w:lang w:val="en-US"/>
              </w:rPr>
              <w:t>7</w:t>
            </w:r>
          </w:p>
        </w:tc>
        <w:tc>
          <w:tcPr>
            <w:tcW w:w="1907" w:type="dxa"/>
            <w:vAlign w:val="center"/>
          </w:tcPr>
          <w:p w14:paraId="6131C727" w14:textId="4871F98D"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3221410</w:t>
            </w:r>
          </w:p>
        </w:tc>
        <w:tc>
          <w:tcPr>
            <w:tcW w:w="1276" w:type="dxa"/>
            <w:vAlign w:val="center"/>
          </w:tcPr>
          <w:p w14:paraId="4DB21821" w14:textId="3E742D41"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44549895"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7C6E69DC" w14:textId="118CC545" w:rsidR="00921D24" w:rsidRPr="009E7502" w:rsidRDefault="00921D24" w:rsidP="00921D24">
            <w:pPr>
              <w:widowControl w:val="0"/>
              <w:jc w:val="center"/>
              <w:rPr>
                <w:rFonts w:ascii="GHEA Grapalat" w:hAnsi="GHEA Grapalat"/>
                <w:sz w:val="16"/>
                <w:szCs w:val="16"/>
              </w:rPr>
            </w:pPr>
            <w:r w:rsidRPr="00202CF5">
              <w:rPr>
                <w:rFonts w:ascii="GHEA Grapalat" w:hAnsi="GHEA Grapalat"/>
                <w:sz w:val="16"/>
                <w:szCs w:val="16"/>
              </w:rPr>
              <w:t>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подмороженности,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vAlign w:val="center"/>
          </w:tcPr>
          <w:p w14:paraId="32E0260B" w14:textId="26484DBD" w:rsidR="00921D24" w:rsidRPr="009E7502" w:rsidRDefault="00921D24" w:rsidP="00921D24">
            <w:pPr>
              <w:widowControl w:val="0"/>
              <w:jc w:val="center"/>
              <w:rPr>
                <w:rFonts w:ascii="GHEA Grapalat" w:hAnsi="GHEA Grapalat"/>
                <w:sz w:val="16"/>
                <w:szCs w:val="16"/>
              </w:rPr>
            </w:pPr>
            <w:r w:rsidRPr="00C001A8">
              <w:rPr>
                <w:rFonts w:ascii="GHEA Grapalat" w:hAnsi="GHEA Grapalat"/>
                <w:sz w:val="16"/>
                <w:szCs w:val="16"/>
              </w:rPr>
              <w:t>кг</w:t>
            </w:r>
          </w:p>
        </w:tc>
        <w:tc>
          <w:tcPr>
            <w:tcW w:w="1134" w:type="dxa"/>
            <w:vAlign w:val="center"/>
          </w:tcPr>
          <w:p w14:paraId="5C20370E" w14:textId="4A993943" w:rsidR="00921D24" w:rsidRPr="007A2767" w:rsidRDefault="00921D24" w:rsidP="00921D24">
            <w:pPr>
              <w:widowControl w:val="0"/>
              <w:jc w:val="center"/>
              <w:rPr>
                <w:rFonts w:ascii="GHEA Grapalat" w:hAnsi="GHEA Grapalat"/>
                <w:sz w:val="16"/>
                <w:szCs w:val="16"/>
              </w:rPr>
            </w:pPr>
          </w:p>
        </w:tc>
        <w:tc>
          <w:tcPr>
            <w:tcW w:w="992" w:type="dxa"/>
            <w:vAlign w:val="center"/>
          </w:tcPr>
          <w:p w14:paraId="5AED03BA" w14:textId="28E01340"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679,32</w:t>
            </w:r>
          </w:p>
        </w:tc>
        <w:tc>
          <w:tcPr>
            <w:tcW w:w="855" w:type="dxa"/>
            <w:vAlign w:val="center"/>
          </w:tcPr>
          <w:p w14:paraId="51B4E923" w14:textId="03639CF1" w:rsidR="00921D24" w:rsidRPr="007A2767" w:rsidRDefault="00921D24" w:rsidP="00921D24">
            <w:pPr>
              <w:widowControl w:val="0"/>
              <w:jc w:val="center"/>
              <w:rPr>
                <w:rFonts w:ascii="GHEA Grapalat" w:hAnsi="GHEA Grapalat"/>
                <w:sz w:val="16"/>
                <w:szCs w:val="16"/>
              </w:rPr>
            </w:pPr>
          </w:p>
        </w:tc>
        <w:tc>
          <w:tcPr>
            <w:tcW w:w="846" w:type="dxa"/>
            <w:vAlign w:val="center"/>
          </w:tcPr>
          <w:p w14:paraId="2460B324" w14:textId="6BA2AC46"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2CC5343C" w14:textId="6774ED96" w:rsidR="00921D24" w:rsidRPr="009E7502" w:rsidRDefault="00921D24" w:rsidP="00921D24">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471B891" w14:textId="2B86F927" w:rsidR="00921D24" w:rsidRPr="009E7502"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13670B51" w14:textId="77777777" w:rsidTr="00921D24">
        <w:trPr>
          <w:trHeight w:val="246"/>
          <w:jc w:val="center"/>
        </w:trPr>
        <w:tc>
          <w:tcPr>
            <w:tcW w:w="777" w:type="dxa"/>
            <w:vAlign w:val="center"/>
          </w:tcPr>
          <w:p w14:paraId="1E32DE96" w14:textId="1D46A510" w:rsidR="00921D24" w:rsidRDefault="00921D24" w:rsidP="00921D24">
            <w:pPr>
              <w:widowControl w:val="0"/>
              <w:rPr>
                <w:rFonts w:ascii="GHEA Grapalat" w:hAnsi="GHEA Grapalat"/>
                <w:sz w:val="16"/>
                <w:szCs w:val="16"/>
                <w:lang w:val="en-US"/>
              </w:rPr>
            </w:pPr>
            <w:r>
              <w:rPr>
                <w:rFonts w:ascii="GHEA Grapalat" w:hAnsi="GHEA Grapalat"/>
                <w:sz w:val="16"/>
                <w:szCs w:val="16"/>
                <w:lang w:val="en-US"/>
              </w:rPr>
              <w:t>8</w:t>
            </w:r>
          </w:p>
        </w:tc>
        <w:tc>
          <w:tcPr>
            <w:tcW w:w="1907" w:type="dxa"/>
            <w:vAlign w:val="center"/>
          </w:tcPr>
          <w:p w14:paraId="2091EE32" w14:textId="521CE367"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3221100</w:t>
            </w:r>
          </w:p>
        </w:tc>
        <w:tc>
          <w:tcPr>
            <w:tcW w:w="1276" w:type="dxa"/>
            <w:vAlign w:val="center"/>
          </w:tcPr>
          <w:p w14:paraId="196BB581" w14:textId="070514B1" w:rsidR="00921D24" w:rsidRPr="00875F92" w:rsidRDefault="00921D24" w:rsidP="00921D24">
            <w:pPr>
              <w:widowControl w:val="0"/>
              <w:jc w:val="center"/>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541ED853"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3E5DC66A" w14:textId="0FEDDE69" w:rsidR="00921D24" w:rsidRPr="003E1950" w:rsidRDefault="00921D24" w:rsidP="00921D24">
            <w:pPr>
              <w:widowControl w:val="0"/>
              <w:jc w:val="center"/>
              <w:rPr>
                <w:rFonts w:ascii="GHEA Grapalat" w:hAnsi="GHEA Grapalat"/>
                <w:sz w:val="16"/>
                <w:szCs w:val="16"/>
              </w:rPr>
            </w:pPr>
            <w:r w:rsidRPr="0037360A">
              <w:rPr>
                <w:rFonts w:ascii="GHEA Grapalat" w:hAnsi="GHEA Grapalat"/>
                <w:sz w:val="16"/>
                <w:szCs w:val="16"/>
              </w:rPr>
              <w:t>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w:t>
            </w:r>
            <w:r w:rsidRPr="0037360A">
              <w:rPr>
                <w:rFonts w:ascii="GHEA Grapalat" w:hAnsi="GHEA Grapalat"/>
                <w:sz w:val="16"/>
                <w:szCs w:val="16"/>
              </w:rPr>
              <w:lastRenderedPageBreak/>
              <w:t>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vAlign w:val="center"/>
          </w:tcPr>
          <w:p w14:paraId="2E919751" w14:textId="3EDB18C3" w:rsidR="00921D24" w:rsidRPr="009E7502" w:rsidRDefault="00921D24" w:rsidP="00921D24">
            <w:pPr>
              <w:widowControl w:val="0"/>
              <w:jc w:val="center"/>
              <w:rPr>
                <w:rFonts w:ascii="GHEA Grapalat" w:hAnsi="GHEA Grapalat"/>
                <w:sz w:val="16"/>
                <w:szCs w:val="16"/>
              </w:rPr>
            </w:pPr>
            <w:r w:rsidRPr="00C001A8">
              <w:rPr>
                <w:rFonts w:ascii="GHEA Grapalat" w:hAnsi="GHEA Grapalat"/>
                <w:sz w:val="16"/>
                <w:szCs w:val="16"/>
              </w:rPr>
              <w:lastRenderedPageBreak/>
              <w:t>кг</w:t>
            </w:r>
          </w:p>
        </w:tc>
        <w:tc>
          <w:tcPr>
            <w:tcW w:w="1134" w:type="dxa"/>
            <w:vAlign w:val="center"/>
          </w:tcPr>
          <w:p w14:paraId="2266CADB" w14:textId="73368B50" w:rsidR="00921D24" w:rsidRPr="007A2767" w:rsidRDefault="00921D24" w:rsidP="00921D24">
            <w:pPr>
              <w:widowControl w:val="0"/>
              <w:jc w:val="center"/>
              <w:rPr>
                <w:rFonts w:ascii="GHEA Grapalat" w:hAnsi="GHEA Grapalat"/>
                <w:sz w:val="16"/>
                <w:szCs w:val="16"/>
              </w:rPr>
            </w:pPr>
          </w:p>
        </w:tc>
        <w:tc>
          <w:tcPr>
            <w:tcW w:w="992" w:type="dxa"/>
            <w:vAlign w:val="center"/>
          </w:tcPr>
          <w:p w14:paraId="5C80F186" w14:textId="79B3FEDF"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89,91</w:t>
            </w:r>
          </w:p>
        </w:tc>
        <w:tc>
          <w:tcPr>
            <w:tcW w:w="855" w:type="dxa"/>
            <w:vAlign w:val="center"/>
          </w:tcPr>
          <w:p w14:paraId="59BE83D6" w14:textId="1F886DF8" w:rsidR="00921D24" w:rsidRPr="007A2767" w:rsidRDefault="00921D24" w:rsidP="00921D24">
            <w:pPr>
              <w:widowControl w:val="0"/>
              <w:jc w:val="center"/>
              <w:rPr>
                <w:rFonts w:ascii="GHEA Grapalat" w:hAnsi="GHEA Grapalat"/>
                <w:sz w:val="16"/>
                <w:szCs w:val="16"/>
              </w:rPr>
            </w:pPr>
          </w:p>
        </w:tc>
        <w:tc>
          <w:tcPr>
            <w:tcW w:w="846" w:type="dxa"/>
            <w:vAlign w:val="center"/>
          </w:tcPr>
          <w:p w14:paraId="7CD480A1" w14:textId="5C138E80"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7F57A329" w14:textId="0BCB878F" w:rsidR="00921D24" w:rsidRPr="009E7502" w:rsidRDefault="00921D24" w:rsidP="00921D24">
            <w:pPr>
              <w:widowControl w:val="0"/>
              <w:jc w:val="center"/>
              <w:rPr>
                <w:rFonts w:ascii="GHEA Grapalat" w:hAnsi="GHEA Grapalat"/>
                <w:sz w:val="16"/>
                <w:szCs w:val="16"/>
              </w:rPr>
            </w:pPr>
            <w:r w:rsidRPr="008019D3">
              <w:rPr>
                <w:rFonts w:ascii="GHEA Grapalat" w:hAnsi="GHEA Grapalat"/>
                <w:sz w:val="16"/>
                <w:szCs w:val="16"/>
              </w:rPr>
              <w:t>по желанию заказчи</w:t>
            </w:r>
            <w:r w:rsidRPr="008019D3">
              <w:rPr>
                <w:rFonts w:ascii="GHEA Grapalat" w:hAnsi="GHEA Grapalat"/>
                <w:sz w:val="16"/>
                <w:szCs w:val="16"/>
              </w:rPr>
              <w:lastRenderedPageBreak/>
              <w:t>ка</w:t>
            </w:r>
          </w:p>
        </w:tc>
        <w:tc>
          <w:tcPr>
            <w:tcW w:w="1467" w:type="dxa"/>
            <w:vAlign w:val="center"/>
          </w:tcPr>
          <w:p w14:paraId="601B53B4" w14:textId="4CC83ACD" w:rsidR="00921D24" w:rsidRPr="009E7502" w:rsidRDefault="00921D24" w:rsidP="00921D24">
            <w:pPr>
              <w:widowControl w:val="0"/>
              <w:jc w:val="center"/>
              <w:rPr>
                <w:rFonts w:ascii="GHEA Grapalat" w:hAnsi="GHEA Grapalat"/>
                <w:sz w:val="16"/>
                <w:szCs w:val="16"/>
              </w:rPr>
            </w:pPr>
            <w:r w:rsidRPr="00337AC7">
              <w:rPr>
                <w:rFonts w:ascii="GHEA Grapalat" w:hAnsi="GHEA Grapalat"/>
                <w:sz w:val="16"/>
                <w:szCs w:val="16"/>
              </w:rPr>
              <w:lastRenderedPageBreak/>
              <w:t>с момента вступления договора в силу до 25.05.2026</w:t>
            </w:r>
          </w:p>
        </w:tc>
      </w:tr>
      <w:tr w:rsidR="00921D24" w:rsidRPr="00D071E5" w14:paraId="3297C30F" w14:textId="77777777" w:rsidTr="00921D24">
        <w:trPr>
          <w:trHeight w:val="246"/>
          <w:jc w:val="center"/>
        </w:trPr>
        <w:tc>
          <w:tcPr>
            <w:tcW w:w="777" w:type="dxa"/>
            <w:vAlign w:val="center"/>
          </w:tcPr>
          <w:p w14:paraId="32392EB2" w14:textId="0322F3F7" w:rsidR="00921D24" w:rsidRDefault="00921D24" w:rsidP="00921D24">
            <w:pPr>
              <w:widowControl w:val="0"/>
              <w:rPr>
                <w:rFonts w:ascii="GHEA Grapalat" w:hAnsi="GHEA Grapalat"/>
                <w:sz w:val="16"/>
                <w:szCs w:val="16"/>
                <w:lang w:val="en-US"/>
              </w:rPr>
            </w:pPr>
            <w:r>
              <w:rPr>
                <w:rFonts w:ascii="GHEA Grapalat" w:hAnsi="GHEA Grapalat"/>
                <w:sz w:val="16"/>
                <w:szCs w:val="16"/>
                <w:lang w:val="en-US"/>
              </w:rPr>
              <w:t>9</w:t>
            </w:r>
          </w:p>
        </w:tc>
        <w:tc>
          <w:tcPr>
            <w:tcW w:w="1907" w:type="dxa"/>
            <w:vAlign w:val="center"/>
          </w:tcPr>
          <w:p w14:paraId="56C136E2" w14:textId="5092547C"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15311100</w:t>
            </w:r>
          </w:p>
        </w:tc>
        <w:tc>
          <w:tcPr>
            <w:tcW w:w="1276" w:type="dxa"/>
            <w:vAlign w:val="center"/>
          </w:tcPr>
          <w:p w14:paraId="4D635C3C" w14:textId="07B49357"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77D6455B"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722FB2E9" w14:textId="6E150100" w:rsidR="00921D24" w:rsidRPr="003E1950" w:rsidRDefault="00921D24" w:rsidP="00921D24">
            <w:pPr>
              <w:widowControl w:val="0"/>
              <w:jc w:val="center"/>
              <w:rPr>
                <w:rFonts w:ascii="GHEA Grapalat" w:hAnsi="GHEA Grapalat"/>
                <w:sz w:val="16"/>
                <w:szCs w:val="16"/>
              </w:rPr>
            </w:pPr>
            <w:r w:rsidRPr="0037360A">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vAlign w:val="center"/>
          </w:tcPr>
          <w:p w14:paraId="2AEF826B" w14:textId="7651C727" w:rsidR="00921D24" w:rsidRPr="009E7502" w:rsidRDefault="00921D24" w:rsidP="00921D24">
            <w:pPr>
              <w:widowControl w:val="0"/>
              <w:jc w:val="center"/>
              <w:rPr>
                <w:rFonts w:ascii="GHEA Grapalat" w:hAnsi="GHEA Grapalat"/>
                <w:sz w:val="16"/>
                <w:szCs w:val="16"/>
              </w:rPr>
            </w:pPr>
            <w:r w:rsidRPr="00C001A8">
              <w:rPr>
                <w:rFonts w:ascii="GHEA Grapalat" w:hAnsi="GHEA Grapalat"/>
                <w:sz w:val="16"/>
                <w:szCs w:val="16"/>
              </w:rPr>
              <w:t>кг</w:t>
            </w:r>
          </w:p>
        </w:tc>
        <w:tc>
          <w:tcPr>
            <w:tcW w:w="1134" w:type="dxa"/>
            <w:vAlign w:val="center"/>
          </w:tcPr>
          <w:p w14:paraId="416AFA65" w14:textId="0E8B8350" w:rsidR="00921D24" w:rsidRPr="007A2767" w:rsidRDefault="00921D24" w:rsidP="00921D24">
            <w:pPr>
              <w:widowControl w:val="0"/>
              <w:jc w:val="center"/>
              <w:rPr>
                <w:rFonts w:ascii="GHEA Grapalat" w:hAnsi="GHEA Grapalat"/>
                <w:sz w:val="16"/>
                <w:szCs w:val="16"/>
              </w:rPr>
            </w:pPr>
          </w:p>
        </w:tc>
        <w:tc>
          <w:tcPr>
            <w:tcW w:w="992" w:type="dxa"/>
            <w:vAlign w:val="center"/>
          </w:tcPr>
          <w:p w14:paraId="4014BF05" w14:textId="4DF207AA"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259,74</w:t>
            </w:r>
          </w:p>
        </w:tc>
        <w:tc>
          <w:tcPr>
            <w:tcW w:w="855" w:type="dxa"/>
            <w:vAlign w:val="center"/>
          </w:tcPr>
          <w:p w14:paraId="76F103D8" w14:textId="4FEF8135" w:rsidR="00921D24" w:rsidRPr="007A2767" w:rsidRDefault="00921D24" w:rsidP="00921D24">
            <w:pPr>
              <w:widowControl w:val="0"/>
              <w:jc w:val="center"/>
              <w:rPr>
                <w:rFonts w:ascii="GHEA Grapalat" w:hAnsi="GHEA Grapalat"/>
                <w:sz w:val="16"/>
                <w:szCs w:val="16"/>
              </w:rPr>
            </w:pPr>
          </w:p>
        </w:tc>
        <w:tc>
          <w:tcPr>
            <w:tcW w:w="846" w:type="dxa"/>
            <w:vAlign w:val="center"/>
          </w:tcPr>
          <w:p w14:paraId="172D7E4A" w14:textId="664DC80F"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4752AA6F" w14:textId="1A1C3A4A" w:rsidR="00921D24" w:rsidRPr="009E7502" w:rsidRDefault="00921D24" w:rsidP="00921D24">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613E17" w14:textId="53C2E12E" w:rsidR="00921D24" w:rsidRPr="009E7502"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31B65E41" w14:textId="77777777" w:rsidTr="00921D24">
        <w:trPr>
          <w:trHeight w:val="246"/>
          <w:jc w:val="center"/>
        </w:trPr>
        <w:tc>
          <w:tcPr>
            <w:tcW w:w="777" w:type="dxa"/>
            <w:vAlign w:val="center"/>
          </w:tcPr>
          <w:p w14:paraId="6E5A1D5A" w14:textId="6C5A1D9E" w:rsidR="00921D24" w:rsidRDefault="00921D24" w:rsidP="00921D24">
            <w:pPr>
              <w:widowControl w:val="0"/>
              <w:rPr>
                <w:rFonts w:ascii="GHEA Grapalat" w:hAnsi="GHEA Grapalat"/>
                <w:sz w:val="16"/>
                <w:szCs w:val="16"/>
                <w:lang w:val="en-US"/>
              </w:rPr>
            </w:pPr>
            <w:r>
              <w:rPr>
                <w:rFonts w:ascii="GHEA Grapalat" w:hAnsi="GHEA Grapalat"/>
                <w:sz w:val="16"/>
                <w:szCs w:val="16"/>
                <w:lang w:val="en-US"/>
              </w:rPr>
              <w:t>10</w:t>
            </w:r>
          </w:p>
        </w:tc>
        <w:tc>
          <w:tcPr>
            <w:tcW w:w="1907" w:type="dxa"/>
            <w:vAlign w:val="center"/>
          </w:tcPr>
          <w:p w14:paraId="12250467" w14:textId="16F55EB8"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15112150</w:t>
            </w:r>
          </w:p>
        </w:tc>
        <w:tc>
          <w:tcPr>
            <w:tcW w:w="1276" w:type="dxa"/>
            <w:vAlign w:val="center"/>
          </w:tcPr>
          <w:p w14:paraId="31269CE4" w14:textId="35853444"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Куриная грудка</w:t>
            </w:r>
          </w:p>
        </w:tc>
        <w:tc>
          <w:tcPr>
            <w:tcW w:w="1134" w:type="dxa"/>
            <w:vAlign w:val="center"/>
          </w:tcPr>
          <w:p w14:paraId="315D9685"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6E642EED" w14:textId="36D4491F" w:rsidR="00921D24" w:rsidRPr="003E1950" w:rsidRDefault="00921D24" w:rsidP="00921D24">
            <w:pPr>
              <w:widowControl w:val="0"/>
              <w:jc w:val="center"/>
              <w:rPr>
                <w:rFonts w:ascii="GHEA Grapalat" w:hAnsi="GHEA Grapalat"/>
                <w:sz w:val="16"/>
                <w:szCs w:val="16"/>
              </w:rPr>
            </w:pPr>
            <w:r w:rsidRPr="0037360A">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w:t>
            </w:r>
            <w:proofErr w:type="gramStart"/>
            <w:r w:rsidRPr="0037360A">
              <w:rPr>
                <w:rFonts w:ascii="GHEA Grapalat" w:hAnsi="GHEA Grapalat"/>
                <w:sz w:val="16"/>
                <w:szCs w:val="16"/>
              </w:rPr>
              <w:t>.</w:t>
            </w:r>
            <w:proofErr w:type="gramEnd"/>
            <w:r w:rsidRPr="0037360A">
              <w:rPr>
                <w:rFonts w:ascii="GHEA Grapalat" w:hAnsi="GHEA Grapalat"/>
                <w:sz w:val="16"/>
                <w:szCs w:val="16"/>
              </w:rPr>
              <w:t xml:space="preserve">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vAlign w:val="center"/>
          </w:tcPr>
          <w:p w14:paraId="1469264C" w14:textId="3A522CF6" w:rsidR="00921D24" w:rsidRPr="009E7502" w:rsidRDefault="00921D24" w:rsidP="00921D24">
            <w:pPr>
              <w:widowControl w:val="0"/>
              <w:jc w:val="center"/>
              <w:rPr>
                <w:rFonts w:ascii="GHEA Grapalat" w:hAnsi="GHEA Grapalat"/>
                <w:sz w:val="16"/>
                <w:szCs w:val="16"/>
              </w:rPr>
            </w:pPr>
            <w:r w:rsidRPr="00C001A8">
              <w:rPr>
                <w:rFonts w:ascii="GHEA Grapalat" w:hAnsi="GHEA Grapalat"/>
                <w:sz w:val="16"/>
                <w:szCs w:val="16"/>
              </w:rPr>
              <w:t>кг</w:t>
            </w:r>
          </w:p>
        </w:tc>
        <w:tc>
          <w:tcPr>
            <w:tcW w:w="1134" w:type="dxa"/>
            <w:vAlign w:val="center"/>
          </w:tcPr>
          <w:p w14:paraId="20EEF02D" w14:textId="1939424C" w:rsidR="00921D24" w:rsidRPr="007A2767" w:rsidRDefault="00921D24" w:rsidP="00921D24">
            <w:pPr>
              <w:widowControl w:val="0"/>
              <w:jc w:val="center"/>
              <w:rPr>
                <w:rFonts w:ascii="GHEA Grapalat" w:hAnsi="GHEA Grapalat"/>
                <w:sz w:val="16"/>
                <w:szCs w:val="16"/>
              </w:rPr>
            </w:pPr>
          </w:p>
        </w:tc>
        <w:tc>
          <w:tcPr>
            <w:tcW w:w="992" w:type="dxa"/>
            <w:vAlign w:val="center"/>
          </w:tcPr>
          <w:p w14:paraId="0980BB87" w14:textId="42A0103F"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199,80</w:t>
            </w:r>
          </w:p>
        </w:tc>
        <w:tc>
          <w:tcPr>
            <w:tcW w:w="855" w:type="dxa"/>
            <w:vAlign w:val="center"/>
          </w:tcPr>
          <w:p w14:paraId="2AA6E0F8" w14:textId="323CBE59" w:rsidR="00921D24" w:rsidRPr="007A2767" w:rsidRDefault="00921D24" w:rsidP="00921D24">
            <w:pPr>
              <w:widowControl w:val="0"/>
              <w:jc w:val="center"/>
              <w:rPr>
                <w:rFonts w:ascii="GHEA Grapalat" w:hAnsi="GHEA Grapalat"/>
                <w:sz w:val="16"/>
                <w:szCs w:val="16"/>
              </w:rPr>
            </w:pPr>
          </w:p>
        </w:tc>
        <w:tc>
          <w:tcPr>
            <w:tcW w:w="846" w:type="dxa"/>
            <w:vAlign w:val="center"/>
          </w:tcPr>
          <w:p w14:paraId="5F11430A" w14:textId="254342B6"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3445B245" w14:textId="47F4EB58" w:rsidR="00921D24" w:rsidRPr="009E7502" w:rsidRDefault="00921D24" w:rsidP="00921D24">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0D4E086" w14:textId="66A6B398" w:rsidR="00921D24" w:rsidRPr="009E7502"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2C91F921" w14:textId="77777777" w:rsidTr="00921D24">
        <w:trPr>
          <w:trHeight w:val="246"/>
          <w:jc w:val="center"/>
        </w:trPr>
        <w:tc>
          <w:tcPr>
            <w:tcW w:w="777" w:type="dxa"/>
            <w:vAlign w:val="center"/>
          </w:tcPr>
          <w:p w14:paraId="2E15A1E3" w14:textId="2506D270" w:rsidR="00921D24" w:rsidRDefault="00921D24" w:rsidP="00921D24">
            <w:pPr>
              <w:widowControl w:val="0"/>
              <w:rPr>
                <w:rFonts w:ascii="GHEA Grapalat" w:hAnsi="GHEA Grapalat"/>
                <w:sz w:val="16"/>
                <w:szCs w:val="16"/>
                <w:lang w:val="en-US"/>
              </w:rPr>
            </w:pPr>
            <w:r>
              <w:rPr>
                <w:rFonts w:ascii="GHEA Grapalat" w:hAnsi="GHEA Grapalat"/>
                <w:sz w:val="16"/>
                <w:szCs w:val="16"/>
                <w:lang w:val="en-US"/>
              </w:rPr>
              <w:t>11</w:t>
            </w:r>
          </w:p>
        </w:tc>
        <w:tc>
          <w:tcPr>
            <w:tcW w:w="1907" w:type="dxa"/>
            <w:vAlign w:val="center"/>
          </w:tcPr>
          <w:p w14:paraId="0EF05D1B" w14:textId="410EC444"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15811100</w:t>
            </w:r>
          </w:p>
        </w:tc>
        <w:tc>
          <w:tcPr>
            <w:tcW w:w="1276" w:type="dxa"/>
            <w:vAlign w:val="center"/>
          </w:tcPr>
          <w:p w14:paraId="36308DE8" w14:textId="09F8FD92"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Хлеб</w:t>
            </w:r>
          </w:p>
        </w:tc>
        <w:tc>
          <w:tcPr>
            <w:tcW w:w="1134" w:type="dxa"/>
            <w:vAlign w:val="center"/>
          </w:tcPr>
          <w:p w14:paraId="7FC0C07D"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20A578FE" w14:textId="477923E0" w:rsidR="00921D24" w:rsidRPr="003E1950" w:rsidRDefault="00921D24" w:rsidP="00921D24">
            <w:pPr>
              <w:widowControl w:val="0"/>
              <w:jc w:val="center"/>
              <w:rPr>
                <w:rFonts w:ascii="GHEA Grapalat" w:hAnsi="GHEA Grapalat"/>
                <w:sz w:val="16"/>
                <w:szCs w:val="16"/>
              </w:rPr>
            </w:pPr>
            <w:r w:rsidRPr="00852D89">
              <w:rPr>
                <w:rFonts w:ascii="GHEA Grapalat" w:hAnsi="GHEA Grapalat"/>
                <w:sz w:val="16"/>
                <w:szCs w:val="16"/>
              </w:rPr>
              <w:t xml:space="preserve">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w:t>
            </w:r>
            <w:proofErr w:type="gramStart"/>
            <w:r w:rsidRPr="00852D89">
              <w:rPr>
                <w:rFonts w:ascii="GHEA Grapalat" w:hAnsi="GHEA Grapalat"/>
                <w:sz w:val="16"/>
                <w:szCs w:val="16"/>
              </w:rPr>
              <w:t>«О стандартизации»</w:t>
            </w:r>
            <w:proofErr w:type="gramEnd"/>
            <w:r w:rsidRPr="00852D89">
              <w:rPr>
                <w:rFonts w:ascii="GHEA Grapalat" w:hAnsi="GHEA Grapalat"/>
                <w:sz w:val="16"/>
                <w:szCs w:val="16"/>
              </w:rPr>
              <w:t xml:space="preserve"> технические характеристики продукции должны быть зарегистрированы и представлены при поставке продукции. Срок годности: выпекать в </w:t>
            </w:r>
            <w:r w:rsidRPr="00852D89">
              <w:rPr>
                <w:rFonts w:ascii="GHEA Grapalat" w:hAnsi="GHEA Grapalat"/>
                <w:sz w:val="16"/>
                <w:szCs w:val="16"/>
              </w:rPr>
              <w:lastRenderedPageBreak/>
              <w:t>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vAlign w:val="center"/>
          </w:tcPr>
          <w:p w14:paraId="071F6C3D" w14:textId="7D93B4B4" w:rsidR="00921D24" w:rsidRPr="009E7502" w:rsidRDefault="00921D24" w:rsidP="00921D24">
            <w:pPr>
              <w:widowControl w:val="0"/>
              <w:jc w:val="center"/>
              <w:rPr>
                <w:rFonts w:ascii="GHEA Grapalat" w:hAnsi="GHEA Grapalat"/>
                <w:sz w:val="16"/>
                <w:szCs w:val="16"/>
              </w:rPr>
            </w:pPr>
            <w:r w:rsidRPr="00C001A8">
              <w:rPr>
                <w:rFonts w:ascii="GHEA Grapalat" w:hAnsi="GHEA Grapalat"/>
                <w:sz w:val="16"/>
                <w:szCs w:val="16"/>
              </w:rPr>
              <w:lastRenderedPageBreak/>
              <w:t>кг</w:t>
            </w:r>
          </w:p>
        </w:tc>
        <w:tc>
          <w:tcPr>
            <w:tcW w:w="1134" w:type="dxa"/>
            <w:vAlign w:val="center"/>
          </w:tcPr>
          <w:p w14:paraId="5B8809F8" w14:textId="44B113DC" w:rsidR="00921D24" w:rsidRPr="007A2767" w:rsidRDefault="00921D24" w:rsidP="00921D24">
            <w:pPr>
              <w:widowControl w:val="0"/>
              <w:jc w:val="center"/>
              <w:rPr>
                <w:rFonts w:ascii="GHEA Grapalat" w:hAnsi="GHEA Grapalat"/>
                <w:sz w:val="16"/>
                <w:szCs w:val="16"/>
              </w:rPr>
            </w:pPr>
          </w:p>
        </w:tc>
        <w:tc>
          <w:tcPr>
            <w:tcW w:w="992" w:type="dxa"/>
            <w:vAlign w:val="center"/>
          </w:tcPr>
          <w:p w14:paraId="0CF35693" w14:textId="2D697B5B"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1498,50</w:t>
            </w:r>
          </w:p>
        </w:tc>
        <w:tc>
          <w:tcPr>
            <w:tcW w:w="855" w:type="dxa"/>
            <w:vAlign w:val="center"/>
          </w:tcPr>
          <w:p w14:paraId="6E4CF2F5" w14:textId="5F5F2BFB" w:rsidR="00921D24" w:rsidRPr="007A2767" w:rsidRDefault="00921D24" w:rsidP="00921D24">
            <w:pPr>
              <w:widowControl w:val="0"/>
              <w:jc w:val="center"/>
              <w:rPr>
                <w:rFonts w:ascii="GHEA Grapalat" w:hAnsi="GHEA Grapalat"/>
                <w:sz w:val="16"/>
                <w:szCs w:val="16"/>
              </w:rPr>
            </w:pPr>
          </w:p>
        </w:tc>
        <w:tc>
          <w:tcPr>
            <w:tcW w:w="846" w:type="dxa"/>
            <w:vAlign w:val="center"/>
          </w:tcPr>
          <w:p w14:paraId="19118BA1" w14:textId="12BFB682"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5126653F" w14:textId="19F56D3B" w:rsidR="00921D24" w:rsidRPr="009E7502" w:rsidRDefault="00921D24" w:rsidP="00921D24">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06FFD9" w14:textId="7BFDF5F1" w:rsidR="00921D24" w:rsidRPr="009E7502"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6ABA3CCB" w14:textId="77777777" w:rsidTr="00921D24">
        <w:trPr>
          <w:trHeight w:val="246"/>
          <w:jc w:val="center"/>
        </w:trPr>
        <w:tc>
          <w:tcPr>
            <w:tcW w:w="777" w:type="dxa"/>
            <w:vAlign w:val="center"/>
          </w:tcPr>
          <w:p w14:paraId="26B90E04" w14:textId="20FA4F63" w:rsidR="00921D24" w:rsidRDefault="00921D24" w:rsidP="00921D24">
            <w:pPr>
              <w:widowControl w:val="0"/>
              <w:rPr>
                <w:rFonts w:ascii="GHEA Grapalat" w:hAnsi="GHEA Grapalat"/>
                <w:sz w:val="16"/>
                <w:szCs w:val="16"/>
                <w:lang w:val="en-US"/>
              </w:rPr>
            </w:pPr>
            <w:r>
              <w:rPr>
                <w:rFonts w:ascii="GHEA Grapalat" w:hAnsi="GHEA Grapalat"/>
                <w:sz w:val="16"/>
                <w:szCs w:val="16"/>
                <w:lang w:val="en-US"/>
              </w:rPr>
              <w:t>12</w:t>
            </w:r>
          </w:p>
        </w:tc>
        <w:tc>
          <w:tcPr>
            <w:tcW w:w="1907" w:type="dxa"/>
            <w:vAlign w:val="center"/>
          </w:tcPr>
          <w:p w14:paraId="245B6C39" w14:textId="131D6522"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15616000</w:t>
            </w:r>
          </w:p>
        </w:tc>
        <w:tc>
          <w:tcPr>
            <w:tcW w:w="1276" w:type="dxa"/>
            <w:vAlign w:val="center"/>
          </w:tcPr>
          <w:p w14:paraId="62538618" w14:textId="0715BAC0"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394C3A2F"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3C60F364" w14:textId="089F2B77" w:rsidR="00921D24" w:rsidRPr="003E1950" w:rsidRDefault="00921D24" w:rsidP="00921D24">
            <w:pPr>
              <w:widowControl w:val="0"/>
              <w:jc w:val="center"/>
              <w:rPr>
                <w:rFonts w:ascii="GHEA Grapalat" w:hAnsi="GHEA Grapalat"/>
                <w:sz w:val="16"/>
                <w:szCs w:val="16"/>
              </w:rPr>
            </w:pPr>
            <w:r w:rsidRPr="0037360A">
              <w:rPr>
                <w:rFonts w:ascii="GHEA Grapalat" w:hAnsi="GHEA Grapalat"/>
                <w:sz w:val="16"/>
                <w:szCs w:val="16"/>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6E6626C1" w14:textId="26884757" w:rsidR="00921D24" w:rsidRPr="009E7502" w:rsidRDefault="00921D24" w:rsidP="00921D24">
            <w:pPr>
              <w:widowControl w:val="0"/>
              <w:jc w:val="center"/>
              <w:rPr>
                <w:rFonts w:ascii="GHEA Grapalat" w:hAnsi="GHEA Grapalat"/>
                <w:sz w:val="16"/>
                <w:szCs w:val="16"/>
              </w:rPr>
            </w:pPr>
            <w:r w:rsidRPr="00C001A8">
              <w:rPr>
                <w:rFonts w:ascii="GHEA Grapalat" w:hAnsi="GHEA Grapalat"/>
                <w:sz w:val="16"/>
                <w:szCs w:val="16"/>
              </w:rPr>
              <w:t>кг</w:t>
            </w:r>
          </w:p>
        </w:tc>
        <w:tc>
          <w:tcPr>
            <w:tcW w:w="1134" w:type="dxa"/>
            <w:vAlign w:val="center"/>
          </w:tcPr>
          <w:p w14:paraId="5FE9BBBD" w14:textId="5853A5E1" w:rsidR="00921D24" w:rsidRPr="007A2767" w:rsidRDefault="00921D24" w:rsidP="00921D24">
            <w:pPr>
              <w:widowControl w:val="0"/>
              <w:jc w:val="center"/>
              <w:rPr>
                <w:rFonts w:ascii="GHEA Grapalat" w:hAnsi="GHEA Grapalat"/>
                <w:sz w:val="16"/>
                <w:szCs w:val="16"/>
              </w:rPr>
            </w:pPr>
          </w:p>
        </w:tc>
        <w:tc>
          <w:tcPr>
            <w:tcW w:w="992" w:type="dxa"/>
            <w:vAlign w:val="center"/>
          </w:tcPr>
          <w:p w14:paraId="24D424CB" w14:textId="2B982D9A"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199,80</w:t>
            </w:r>
          </w:p>
        </w:tc>
        <w:tc>
          <w:tcPr>
            <w:tcW w:w="855" w:type="dxa"/>
            <w:vAlign w:val="center"/>
          </w:tcPr>
          <w:p w14:paraId="79943F22" w14:textId="6127193E" w:rsidR="00921D24" w:rsidRPr="007A2767" w:rsidRDefault="00921D24" w:rsidP="00921D24">
            <w:pPr>
              <w:widowControl w:val="0"/>
              <w:jc w:val="center"/>
              <w:rPr>
                <w:rFonts w:ascii="GHEA Grapalat" w:hAnsi="GHEA Grapalat"/>
                <w:sz w:val="16"/>
                <w:szCs w:val="16"/>
              </w:rPr>
            </w:pPr>
          </w:p>
        </w:tc>
        <w:tc>
          <w:tcPr>
            <w:tcW w:w="846" w:type="dxa"/>
            <w:vAlign w:val="center"/>
          </w:tcPr>
          <w:p w14:paraId="4746EED1" w14:textId="4C16FE74"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07449E52" w14:textId="776C373D" w:rsidR="00921D24" w:rsidRPr="009E7502" w:rsidRDefault="00921D24" w:rsidP="00921D24">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E7A73D2" w14:textId="6842731E" w:rsidR="00921D24" w:rsidRPr="009E7502"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2E633A9C" w14:textId="77777777" w:rsidTr="00921D24">
        <w:trPr>
          <w:trHeight w:val="246"/>
          <w:jc w:val="center"/>
        </w:trPr>
        <w:tc>
          <w:tcPr>
            <w:tcW w:w="777" w:type="dxa"/>
            <w:vAlign w:val="center"/>
          </w:tcPr>
          <w:p w14:paraId="5632D8A2" w14:textId="2CEDA59C" w:rsidR="00921D24" w:rsidRDefault="00921D24" w:rsidP="00921D24">
            <w:pPr>
              <w:widowControl w:val="0"/>
              <w:rPr>
                <w:rFonts w:ascii="GHEA Grapalat" w:hAnsi="GHEA Grapalat"/>
                <w:sz w:val="16"/>
                <w:szCs w:val="16"/>
                <w:lang w:val="en-US"/>
              </w:rPr>
            </w:pPr>
            <w:r>
              <w:rPr>
                <w:rFonts w:ascii="GHEA Grapalat" w:hAnsi="GHEA Grapalat"/>
                <w:sz w:val="16"/>
                <w:szCs w:val="16"/>
                <w:lang w:val="en-US"/>
              </w:rPr>
              <w:t>13</w:t>
            </w:r>
          </w:p>
        </w:tc>
        <w:tc>
          <w:tcPr>
            <w:tcW w:w="1907" w:type="dxa"/>
            <w:vAlign w:val="center"/>
          </w:tcPr>
          <w:p w14:paraId="77AD9ADC" w14:textId="23D2750E"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3142510</w:t>
            </w:r>
          </w:p>
        </w:tc>
        <w:tc>
          <w:tcPr>
            <w:tcW w:w="1276" w:type="dxa"/>
            <w:vAlign w:val="center"/>
          </w:tcPr>
          <w:p w14:paraId="5A1AEC39" w14:textId="67AA03CE"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55E51BC0"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5CFB7BD6" w14:textId="77777777" w:rsidR="00921D24" w:rsidRPr="0037360A" w:rsidRDefault="00921D24" w:rsidP="00921D24">
            <w:pPr>
              <w:widowControl w:val="0"/>
              <w:jc w:val="center"/>
              <w:rPr>
                <w:rFonts w:ascii="GHEA Grapalat" w:hAnsi="GHEA Grapalat"/>
                <w:sz w:val="16"/>
                <w:szCs w:val="16"/>
              </w:rPr>
            </w:pPr>
            <w:r w:rsidRPr="0037360A">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516674CF" w14:textId="36CA976F" w:rsidR="00921D24" w:rsidRPr="003E1950" w:rsidRDefault="00921D24" w:rsidP="00921D24">
            <w:pPr>
              <w:widowControl w:val="0"/>
              <w:jc w:val="center"/>
              <w:rPr>
                <w:rFonts w:ascii="GHEA Grapalat" w:hAnsi="GHEA Grapalat"/>
                <w:sz w:val="16"/>
                <w:szCs w:val="16"/>
              </w:rPr>
            </w:pPr>
            <w:r w:rsidRPr="0037360A">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629BFDCB" w14:textId="5525A873" w:rsidR="00921D24" w:rsidRPr="009E7502" w:rsidRDefault="00921D24" w:rsidP="00921D24">
            <w:pPr>
              <w:widowControl w:val="0"/>
              <w:jc w:val="center"/>
              <w:rPr>
                <w:rFonts w:ascii="GHEA Grapalat" w:hAnsi="GHEA Grapalat"/>
                <w:sz w:val="16"/>
                <w:szCs w:val="16"/>
              </w:rPr>
            </w:pPr>
            <w:r w:rsidRPr="00C001A8">
              <w:rPr>
                <w:rFonts w:ascii="GHEA Grapalat" w:hAnsi="GHEA Grapalat"/>
                <w:sz w:val="16"/>
                <w:szCs w:val="16"/>
              </w:rPr>
              <w:t>кг</w:t>
            </w:r>
          </w:p>
        </w:tc>
        <w:tc>
          <w:tcPr>
            <w:tcW w:w="1134" w:type="dxa"/>
            <w:vAlign w:val="center"/>
          </w:tcPr>
          <w:p w14:paraId="1564315C" w14:textId="1C0F831B" w:rsidR="00921D24" w:rsidRPr="007A2767" w:rsidRDefault="00921D24" w:rsidP="00921D24">
            <w:pPr>
              <w:widowControl w:val="0"/>
              <w:jc w:val="center"/>
              <w:rPr>
                <w:rFonts w:ascii="GHEA Grapalat" w:hAnsi="GHEA Grapalat"/>
                <w:sz w:val="16"/>
                <w:szCs w:val="16"/>
              </w:rPr>
            </w:pPr>
          </w:p>
        </w:tc>
        <w:tc>
          <w:tcPr>
            <w:tcW w:w="992" w:type="dxa"/>
            <w:vAlign w:val="center"/>
          </w:tcPr>
          <w:p w14:paraId="3FC65D61" w14:textId="734B3C7D"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3996,00</w:t>
            </w:r>
          </w:p>
        </w:tc>
        <w:tc>
          <w:tcPr>
            <w:tcW w:w="855" w:type="dxa"/>
            <w:vAlign w:val="center"/>
          </w:tcPr>
          <w:p w14:paraId="37F92C9A" w14:textId="3400504B" w:rsidR="00921D24" w:rsidRPr="007A2767" w:rsidRDefault="00921D24" w:rsidP="00921D24">
            <w:pPr>
              <w:widowControl w:val="0"/>
              <w:jc w:val="center"/>
              <w:rPr>
                <w:rFonts w:ascii="GHEA Grapalat" w:hAnsi="GHEA Grapalat"/>
                <w:sz w:val="16"/>
                <w:szCs w:val="16"/>
              </w:rPr>
            </w:pPr>
          </w:p>
        </w:tc>
        <w:tc>
          <w:tcPr>
            <w:tcW w:w="846" w:type="dxa"/>
            <w:vAlign w:val="center"/>
          </w:tcPr>
          <w:p w14:paraId="6D30EC08" w14:textId="2CFEBAC9"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08DBD1D1" w14:textId="0D9011F4" w:rsidR="00921D24" w:rsidRPr="009E7502" w:rsidRDefault="00921D24" w:rsidP="00921D24">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40CE968" w14:textId="40760F56" w:rsidR="00921D24" w:rsidRPr="009E7502"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63F9A650" w14:textId="77777777" w:rsidTr="00921D24">
        <w:trPr>
          <w:trHeight w:val="246"/>
          <w:jc w:val="center"/>
        </w:trPr>
        <w:tc>
          <w:tcPr>
            <w:tcW w:w="777" w:type="dxa"/>
            <w:vAlign w:val="center"/>
          </w:tcPr>
          <w:p w14:paraId="426F1EAB" w14:textId="2CC2ECF6" w:rsidR="00921D24" w:rsidRDefault="00921D24" w:rsidP="00921D24">
            <w:pPr>
              <w:widowControl w:val="0"/>
              <w:rPr>
                <w:rFonts w:ascii="GHEA Grapalat" w:hAnsi="GHEA Grapalat"/>
                <w:sz w:val="16"/>
                <w:szCs w:val="16"/>
                <w:lang w:val="en-US"/>
              </w:rPr>
            </w:pPr>
            <w:r>
              <w:rPr>
                <w:rFonts w:ascii="GHEA Grapalat" w:hAnsi="GHEA Grapalat"/>
                <w:sz w:val="16"/>
                <w:szCs w:val="16"/>
                <w:lang w:val="en-US"/>
              </w:rPr>
              <w:t>14</w:t>
            </w:r>
          </w:p>
        </w:tc>
        <w:tc>
          <w:tcPr>
            <w:tcW w:w="1907" w:type="dxa"/>
            <w:vAlign w:val="center"/>
          </w:tcPr>
          <w:p w14:paraId="3BF84DE7" w14:textId="6ECDCEF2"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15851100</w:t>
            </w:r>
          </w:p>
        </w:tc>
        <w:tc>
          <w:tcPr>
            <w:tcW w:w="1276" w:type="dxa"/>
            <w:vAlign w:val="center"/>
          </w:tcPr>
          <w:p w14:paraId="3FD17135" w14:textId="0060EE8D"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60F0D35F"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15205D3C" w14:textId="77777777" w:rsidR="00921D24" w:rsidRPr="00401E9B" w:rsidRDefault="00921D24" w:rsidP="00921D24">
            <w:pPr>
              <w:widowControl w:val="0"/>
              <w:jc w:val="center"/>
              <w:rPr>
                <w:rFonts w:ascii="GHEA Grapalat" w:hAnsi="GHEA Grapalat"/>
                <w:sz w:val="16"/>
                <w:szCs w:val="16"/>
              </w:rPr>
            </w:pPr>
            <w:r w:rsidRPr="0037360A">
              <w:rPr>
                <w:rFonts w:ascii="GHEA Grapalat" w:hAnsi="GHEA Grapalat"/>
                <w:sz w:val="16"/>
                <w:szCs w:val="16"/>
              </w:rPr>
              <w:t>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неотжатые.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w:t>
            </w:r>
            <w:r w:rsidRPr="00401E9B">
              <w:rPr>
                <w:rFonts w:ascii="GHEA Grapalat" w:hAnsi="GHEA Grapalat"/>
                <w:sz w:val="16"/>
                <w:szCs w:val="16"/>
              </w:rPr>
              <w:t>нормативам N 2-III-4.9-01-2010, а маркировка - статье 9 Закона РА "О безопасности пищевых продуктов".</w:t>
            </w:r>
          </w:p>
          <w:p w14:paraId="11E9CA8B" w14:textId="77777777" w:rsidR="00921D24" w:rsidRPr="003E1950" w:rsidRDefault="00921D24" w:rsidP="00921D24">
            <w:pPr>
              <w:widowControl w:val="0"/>
              <w:jc w:val="center"/>
              <w:rPr>
                <w:rFonts w:ascii="GHEA Grapalat" w:hAnsi="GHEA Grapalat"/>
                <w:sz w:val="16"/>
                <w:szCs w:val="16"/>
              </w:rPr>
            </w:pPr>
          </w:p>
        </w:tc>
        <w:tc>
          <w:tcPr>
            <w:tcW w:w="851" w:type="dxa"/>
            <w:vAlign w:val="center"/>
          </w:tcPr>
          <w:p w14:paraId="510BE09B" w14:textId="20BC276F" w:rsidR="00921D24" w:rsidRPr="009E7502" w:rsidRDefault="00921D24" w:rsidP="00921D24">
            <w:pPr>
              <w:widowControl w:val="0"/>
              <w:jc w:val="center"/>
              <w:rPr>
                <w:rFonts w:ascii="GHEA Grapalat" w:hAnsi="GHEA Grapalat"/>
                <w:sz w:val="16"/>
                <w:szCs w:val="16"/>
              </w:rPr>
            </w:pPr>
            <w:r w:rsidRPr="00C001A8">
              <w:rPr>
                <w:rFonts w:ascii="GHEA Grapalat" w:hAnsi="GHEA Grapalat"/>
                <w:sz w:val="16"/>
                <w:szCs w:val="16"/>
              </w:rPr>
              <w:t>кг</w:t>
            </w:r>
          </w:p>
        </w:tc>
        <w:tc>
          <w:tcPr>
            <w:tcW w:w="1134" w:type="dxa"/>
            <w:vAlign w:val="center"/>
          </w:tcPr>
          <w:p w14:paraId="4FB4774B" w14:textId="1A255889" w:rsidR="00921D24" w:rsidRPr="007A2767" w:rsidRDefault="00921D24" w:rsidP="00921D24">
            <w:pPr>
              <w:widowControl w:val="0"/>
              <w:jc w:val="center"/>
              <w:rPr>
                <w:rFonts w:ascii="GHEA Grapalat" w:hAnsi="GHEA Grapalat"/>
                <w:sz w:val="16"/>
                <w:szCs w:val="16"/>
              </w:rPr>
            </w:pPr>
          </w:p>
        </w:tc>
        <w:tc>
          <w:tcPr>
            <w:tcW w:w="992" w:type="dxa"/>
            <w:vAlign w:val="center"/>
          </w:tcPr>
          <w:p w14:paraId="5951620B" w14:textId="01B9F920"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199,80</w:t>
            </w:r>
          </w:p>
        </w:tc>
        <w:tc>
          <w:tcPr>
            <w:tcW w:w="855" w:type="dxa"/>
            <w:vAlign w:val="center"/>
          </w:tcPr>
          <w:p w14:paraId="222B2C1F" w14:textId="0B150EE3" w:rsidR="00921D24" w:rsidRPr="007A2767" w:rsidRDefault="00921D24" w:rsidP="00921D24">
            <w:pPr>
              <w:widowControl w:val="0"/>
              <w:jc w:val="center"/>
              <w:rPr>
                <w:rFonts w:ascii="GHEA Grapalat" w:hAnsi="GHEA Grapalat"/>
                <w:sz w:val="16"/>
                <w:szCs w:val="16"/>
              </w:rPr>
            </w:pPr>
          </w:p>
        </w:tc>
        <w:tc>
          <w:tcPr>
            <w:tcW w:w="846" w:type="dxa"/>
            <w:vAlign w:val="center"/>
          </w:tcPr>
          <w:p w14:paraId="6D4858DB" w14:textId="02D23846"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0B85C139" w14:textId="6B0D7B9B" w:rsidR="00921D24" w:rsidRPr="009E7502" w:rsidRDefault="00921D24" w:rsidP="00921D24">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5525E55" w14:textId="39372A17" w:rsidR="00921D24" w:rsidRPr="009E7502"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143695C5" w14:textId="77777777" w:rsidTr="00921D24">
        <w:trPr>
          <w:trHeight w:val="246"/>
          <w:jc w:val="center"/>
        </w:trPr>
        <w:tc>
          <w:tcPr>
            <w:tcW w:w="777" w:type="dxa"/>
            <w:vAlign w:val="center"/>
          </w:tcPr>
          <w:p w14:paraId="05218996" w14:textId="7C314578" w:rsidR="00921D24" w:rsidRDefault="00921D24" w:rsidP="00921D24">
            <w:pPr>
              <w:widowControl w:val="0"/>
              <w:rPr>
                <w:rFonts w:ascii="GHEA Grapalat" w:hAnsi="GHEA Grapalat"/>
                <w:sz w:val="16"/>
                <w:szCs w:val="16"/>
                <w:lang w:val="en-US"/>
              </w:rPr>
            </w:pPr>
            <w:r>
              <w:rPr>
                <w:rFonts w:ascii="GHEA Grapalat" w:hAnsi="GHEA Grapalat"/>
                <w:sz w:val="16"/>
                <w:szCs w:val="16"/>
                <w:lang w:val="en-US"/>
              </w:rPr>
              <w:t>15</w:t>
            </w:r>
          </w:p>
        </w:tc>
        <w:tc>
          <w:tcPr>
            <w:tcW w:w="1907" w:type="dxa"/>
            <w:vAlign w:val="center"/>
          </w:tcPr>
          <w:p w14:paraId="72A8052C" w14:textId="6CD318A1"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15331154</w:t>
            </w:r>
          </w:p>
        </w:tc>
        <w:tc>
          <w:tcPr>
            <w:tcW w:w="1276" w:type="dxa"/>
            <w:vAlign w:val="center"/>
          </w:tcPr>
          <w:p w14:paraId="32DB6657" w14:textId="21AC3C3D"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25F1ED1A"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4D21BB96" w14:textId="0B307FFF" w:rsidR="00921D24" w:rsidRPr="003E1950" w:rsidRDefault="00921D24" w:rsidP="00921D24">
            <w:pPr>
              <w:widowControl w:val="0"/>
              <w:jc w:val="center"/>
              <w:rPr>
                <w:rFonts w:ascii="GHEA Grapalat" w:hAnsi="GHEA Grapalat"/>
                <w:sz w:val="16"/>
                <w:szCs w:val="16"/>
              </w:rPr>
            </w:pPr>
            <w:r w:rsidRPr="0037360A">
              <w:rPr>
                <w:rFonts w:ascii="GHEA Grapalat" w:hAnsi="GHEA Grapalat"/>
                <w:sz w:val="16"/>
                <w:szCs w:val="16"/>
              </w:rPr>
              <w:t xml:space="preserve">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w:t>
            </w:r>
            <w:r w:rsidRPr="0037360A">
              <w:rPr>
                <w:rFonts w:ascii="GHEA Grapalat" w:hAnsi="GHEA Grapalat"/>
                <w:sz w:val="16"/>
                <w:szCs w:val="16"/>
              </w:rPr>
              <w:lastRenderedPageBreak/>
              <w:t>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22264BBA" w14:textId="6D419720" w:rsidR="00921D24" w:rsidRPr="009E7502" w:rsidRDefault="00921D24" w:rsidP="00921D24">
            <w:pPr>
              <w:widowControl w:val="0"/>
              <w:jc w:val="center"/>
              <w:rPr>
                <w:rFonts w:ascii="GHEA Grapalat" w:hAnsi="GHEA Grapalat"/>
                <w:sz w:val="16"/>
                <w:szCs w:val="16"/>
              </w:rPr>
            </w:pPr>
            <w:r w:rsidRPr="00C001A8">
              <w:rPr>
                <w:rFonts w:ascii="GHEA Grapalat" w:hAnsi="GHEA Grapalat"/>
                <w:sz w:val="16"/>
                <w:szCs w:val="16"/>
              </w:rPr>
              <w:lastRenderedPageBreak/>
              <w:t>кг</w:t>
            </w:r>
          </w:p>
        </w:tc>
        <w:tc>
          <w:tcPr>
            <w:tcW w:w="1134" w:type="dxa"/>
            <w:vAlign w:val="center"/>
          </w:tcPr>
          <w:p w14:paraId="3233D711" w14:textId="25C23C50" w:rsidR="00921D24" w:rsidRPr="007A2767" w:rsidRDefault="00921D24" w:rsidP="00921D24">
            <w:pPr>
              <w:widowControl w:val="0"/>
              <w:jc w:val="center"/>
              <w:rPr>
                <w:rFonts w:ascii="GHEA Grapalat" w:hAnsi="GHEA Grapalat"/>
                <w:sz w:val="16"/>
                <w:szCs w:val="16"/>
              </w:rPr>
            </w:pPr>
          </w:p>
        </w:tc>
        <w:tc>
          <w:tcPr>
            <w:tcW w:w="992" w:type="dxa"/>
            <w:vAlign w:val="center"/>
          </w:tcPr>
          <w:p w14:paraId="09CE7F5F" w14:textId="7AA05E47"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99,90</w:t>
            </w:r>
          </w:p>
        </w:tc>
        <w:tc>
          <w:tcPr>
            <w:tcW w:w="855" w:type="dxa"/>
            <w:vAlign w:val="center"/>
          </w:tcPr>
          <w:p w14:paraId="51F90AF8" w14:textId="41E8D270" w:rsidR="00921D24" w:rsidRPr="007A2767" w:rsidRDefault="00921D24" w:rsidP="00921D24">
            <w:pPr>
              <w:widowControl w:val="0"/>
              <w:jc w:val="center"/>
              <w:rPr>
                <w:rFonts w:ascii="GHEA Grapalat" w:hAnsi="GHEA Grapalat"/>
                <w:sz w:val="16"/>
                <w:szCs w:val="16"/>
              </w:rPr>
            </w:pPr>
          </w:p>
        </w:tc>
        <w:tc>
          <w:tcPr>
            <w:tcW w:w="846" w:type="dxa"/>
            <w:vAlign w:val="center"/>
          </w:tcPr>
          <w:p w14:paraId="5A26B36B" w14:textId="13591E08"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19BDFC38" w14:textId="7F4BCB76" w:rsidR="00921D24" w:rsidRPr="009E7502" w:rsidRDefault="00921D24" w:rsidP="00921D24">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881BCD9" w14:textId="56F04D77" w:rsidR="00921D24" w:rsidRPr="009E7502"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32A0467C" w14:textId="77777777" w:rsidTr="00921D24">
        <w:trPr>
          <w:trHeight w:val="246"/>
          <w:jc w:val="center"/>
        </w:trPr>
        <w:tc>
          <w:tcPr>
            <w:tcW w:w="777" w:type="dxa"/>
            <w:vAlign w:val="center"/>
          </w:tcPr>
          <w:p w14:paraId="5766D1B2" w14:textId="6B8E2872" w:rsidR="00921D24" w:rsidRDefault="00921D24" w:rsidP="00921D24">
            <w:pPr>
              <w:widowControl w:val="0"/>
              <w:rPr>
                <w:rFonts w:ascii="GHEA Grapalat" w:hAnsi="GHEA Grapalat"/>
                <w:sz w:val="16"/>
                <w:szCs w:val="16"/>
                <w:lang w:val="en-US"/>
              </w:rPr>
            </w:pPr>
            <w:r>
              <w:rPr>
                <w:rFonts w:ascii="GHEA Grapalat" w:hAnsi="GHEA Grapalat"/>
                <w:sz w:val="16"/>
                <w:szCs w:val="16"/>
                <w:lang w:val="en-US"/>
              </w:rPr>
              <w:t>16</w:t>
            </w:r>
          </w:p>
        </w:tc>
        <w:tc>
          <w:tcPr>
            <w:tcW w:w="1907" w:type="dxa"/>
            <w:vAlign w:val="center"/>
          </w:tcPr>
          <w:p w14:paraId="1E877454" w14:textId="2995559C"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15331153</w:t>
            </w:r>
          </w:p>
        </w:tc>
        <w:tc>
          <w:tcPr>
            <w:tcW w:w="1276" w:type="dxa"/>
            <w:vAlign w:val="center"/>
          </w:tcPr>
          <w:p w14:paraId="4D868C1D" w14:textId="678FBFA9"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3DBA06F5"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24A9B75A" w14:textId="65F182E0" w:rsidR="00921D24" w:rsidRPr="003E1950" w:rsidRDefault="00921D24" w:rsidP="00921D24">
            <w:pPr>
              <w:widowControl w:val="0"/>
              <w:jc w:val="center"/>
              <w:rPr>
                <w:rFonts w:ascii="GHEA Grapalat" w:hAnsi="GHEA Grapalat"/>
                <w:sz w:val="16"/>
                <w:szCs w:val="16"/>
              </w:rPr>
            </w:pPr>
            <w:r w:rsidRPr="0037360A">
              <w:rPr>
                <w:rFonts w:ascii="GHEA Grapalat" w:hAnsi="GHEA Grapalat"/>
                <w:sz w:val="16"/>
                <w:szCs w:val="16"/>
              </w:rPr>
              <w:t>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1DEBC313" w14:textId="084FA39C" w:rsidR="00921D24" w:rsidRPr="009E7502" w:rsidRDefault="00921D24" w:rsidP="00921D24">
            <w:pPr>
              <w:widowControl w:val="0"/>
              <w:jc w:val="center"/>
              <w:rPr>
                <w:rFonts w:ascii="GHEA Grapalat" w:hAnsi="GHEA Grapalat"/>
                <w:sz w:val="16"/>
                <w:szCs w:val="16"/>
              </w:rPr>
            </w:pPr>
            <w:r w:rsidRPr="00C001A8">
              <w:rPr>
                <w:rFonts w:ascii="GHEA Grapalat" w:hAnsi="GHEA Grapalat"/>
                <w:sz w:val="16"/>
                <w:szCs w:val="16"/>
              </w:rPr>
              <w:t>кг</w:t>
            </w:r>
          </w:p>
        </w:tc>
        <w:tc>
          <w:tcPr>
            <w:tcW w:w="1134" w:type="dxa"/>
            <w:vAlign w:val="center"/>
          </w:tcPr>
          <w:p w14:paraId="78A77F66" w14:textId="279099E9" w:rsidR="00921D24" w:rsidRPr="007A2767" w:rsidRDefault="00921D24" w:rsidP="00921D24">
            <w:pPr>
              <w:widowControl w:val="0"/>
              <w:jc w:val="center"/>
              <w:rPr>
                <w:rFonts w:ascii="GHEA Grapalat" w:hAnsi="GHEA Grapalat"/>
                <w:sz w:val="16"/>
                <w:szCs w:val="16"/>
              </w:rPr>
            </w:pPr>
          </w:p>
        </w:tc>
        <w:tc>
          <w:tcPr>
            <w:tcW w:w="992" w:type="dxa"/>
            <w:vAlign w:val="center"/>
          </w:tcPr>
          <w:p w14:paraId="4CCF618B" w14:textId="422EA5B2"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99,90</w:t>
            </w:r>
          </w:p>
        </w:tc>
        <w:tc>
          <w:tcPr>
            <w:tcW w:w="855" w:type="dxa"/>
            <w:vAlign w:val="center"/>
          </w:tcPr>
          <w:p w14:paraId="4ADDE424" w14:textId="1BDDE077" w:rsidR="00921D24" w:rsidRPr="007A2767" w:rsidRDefault="00921D24" w:rsidP="00921D24">
            <w:pPr>
              <w:widowControl w:val="0"/>
              <w:jc w:val="center"/>
              <w:rPr>
                <w:rFonts w:ascii="GHEA Grapalat" w:hAnsi="GHEA Grapalat"/>
                <w:sz w:val="16"/>
                <w:szCs w:val="16"/>
              </w:rPr>
            </w:pPr>
          </w:p>
        </w:tc>
        <w:tc>
          <w:tcPr>
            <w:tcW w:w="846" w:type="dxa"/>
            <w:vAlign w:val="center"/>
          </w:tcPr>
          <w:p w14:paraId="3D862054" w14:textId="5EBAEE24"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5D931BE4" w14:textId="19C96C46" w:rsidR="00921D24" w:rsidRPr="009E7502" w:rsidRDefault="00921D24" w:rsidP="00921D24">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FA1F0D0" w14:textId="2394969E" w:rsidR="00921D24" w:rsidRPr="009E7502"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6CDB37B9" w14:textId="77777777" w:rsidTr="00921D24">
        <w:trPr>
          <w:trHeight w:val="246"/>
          <w:jc w:val="center"/>
        </w:trPr>
        <w:tc>
          <w:tcPr>
            <w:tcW w:w="777" w:type="dxa"/>
            <w:vAlign w:val="center"/>
          </w:tcPr>
          <w:p w14:paraId="6758BF62" w14:textId="1645EEEB" w:rsidR="00921D24" w:rsidRDefault="00921D24" w:rsidP="00921D24">
            <w:pPr>
              <w:widowControl w:val="0"/>
              <w:rPr>
                <w:rFonts w:ascii="GHEA Grapalat" w:hAnsi="GHEA Grapalat"/>
                <w:sz w:val="16"/>
                <w:szCs w:val="16"/>
                <w:lang w:val="en-US"/>
              </w:rPr>
            </w:pPr>
            <w:r>
              <w:rPr>
                <w:rFonts w:ascii="GHEA Grapalat" w:hAnsi="GHEA Grapalat"/>
                <w:sz w:val="16"/>
                <w:szCs w:val="16"/>
                <w:lang w:val="en-US"/>
              </w:rPr>
              <w:t>17</w:t>
            </w:r>
          </w:p>
        </w:tc>
        <w:tc>
          <w:tcPr>
            <w:tcW w:w="1907" w:type="dxa"/>
            <w:vAlign w:val="center"/>
          </w:tcPr>
          <w:p w14:paraId="52B2FFD9" w14:textId="249673ED"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15541200</w:t>
            </w:r>
          </w:p>
        </w:tc>
        <w:tc>
          <w:tcPr>
            <w:tcW w:w="1276" w:type="dxa"/>
            <w:vAlign w:val="center"/>
          </w:tcPr>
          <w:p w14:paraId="380DFB3A" w14:textId="10B893E9"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Сыр</w:t>
            </w:r>
          </w:p>
        </w:tc>
        <w:tc>
          <w:tcPr>
            <w:tcW w:w="1134" w:type="dxa"/>
            <w:vAlign w:val="center"/>
          </w:tcPr>
          <w:p w14:paraId="0B6BC048"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3FBC4653" w14:textId="353077DC" w:rsidR="00921D24" w:rsidRPr="003E1950" w:rsidRDefault="00921D24" w:rsidP="00921D24">
            <w:pPr>
              <w:widowControl w:val="0"/>
              <w:jc w:val="center"/>
              <w:rPr>
                <w:rFonts w:ascii="GHEA Grapalat" w:hAnsi="GHEA Grapalat"/>
                <w:sz w:val="16"/>
                <w:szCs w:val="16"/>
              </w:rPr>
            </w:pPr>
            <w:r w:rsidRPr="0037360A">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34E2B286" w14:textId="72444A3F" w:rsidR="00921D24" w:rsidRPr="009E7502" w:rsidRDefault="00921D24" w:rsidP="00921D24">
            <w:pPr>
              <w:widowControl w:val="0"/>
              <w:jc w:val="center"/>
              <w:rPr>
                <w:rFonts w:ascii="GHEA Grapalat" w:hAnsi="GHEA Grapalat"/>
                <w:sz w:val="16"/>
                <w:szCs w:val="16"/>
              </w:rPr>
            </w:pPr>
            <w:r w:rsidRPr="00C001A8">
              <w:rPr>
                <w:rFonts w:ascii="GHEA Grapalat" w:hAnsi="GHEA Grapalat"/>
                <w:sz w:val="16"/>
                <w:szCs w:val="16"/>
              </w:rPr>
              <w:t>кг</w:t>
            </w:r>
          </w:p>
        </w:tc>
        <w:tc>
          <w:tcPr>
            <w:tcW w:w="1134" w:type="dxa"/>
            <w:vAlign w:val="center"/>
          </w:tcPr>
          <w:p w14:paraId="77E78662" w14:textId="716D591B" w:rsidR="00921D24" w:rsidRPr="007A2767" w:rsidRDefault="00921D24" w:rsidP="00921D24">
            <w:pPr>
              <w:widowControl w:val="0"/>
              <w:jc w:val="center"/>
              <w:rPr>
                <w:rFonts w:ascii="GHEA Grapalat" w:hAnsi="GHEA Grapalat"/>
                <w:sz w:val="16"/>
                <w:szCs w:val="16"/>
              </w:rPr>
            </w:pPr>
          </w:p>
        </w:tc>
        <w:tc>
          <w:tcPr>
            <w:tcW w:w="992" w:type="dxa"/>
            <w:vAlign w:val="center"/>
          </w:tcPr>
          <w:p w14:paraId="081B574A" w14:textId="59ECC938"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179,82</w:t>
            </w:r>
          </w:p>
        </w:tc>
        <w:tc>
          <w:tcPr>
            <w:tcW w:w="855" w:type="dxa"/>
            <w:vAlign w:val="center"/>
          </w:tcPr>
          <w:p w14:paraId="1BF064C3" w14:textId="29F8FD8A" w:rsidR="00921D24" w:rsidRPr="007A2767" w:rsidRDefault="00921D24" w:rsidP="00921D24">
            <w:pPr>
              <w:widowControl w:val="0"/>
              <w:jc w:val="center"/>
              <w:rPr>
                <w:rFonts w:ascii="GHEA Grapalat" w:hAnsi="GHEA Grapalat"/>
                <w:sz w:val="16"/>
                <w:szCs w:val="16"/>
              </w:rPr>
            </w:pPr>
          </w:p>
        </w:tc>
        <w:tc>
          <w:tcPr>
            <w:tcW w:w="846" w:type="dxa"/>
            <w:vAlign w:val="center"/>
          </w:tcPr>
          <w:p w14:paraId="70564D20" w14:textId="1CE9713E"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39D9BEFC" w14:textId="5F4B7D63" w:rsidR="00921D24" w:rsidRPr="009E7502" w:rsidRDefault="00921D24" w:rsidP="00921D24">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8094D9" w14:textId="6A54E5D0" w:rsidR="00921D24" w:rsidRPr="009E7502"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D071E5" w14:paraId="6602CE8C" w14:textId="77777777" w:rsidTr="00921D24">
        <w:trPr>
          <w:trHeight w:val="246"/>
          <w:jc w:val="center"/>
        </w:trPr>
        <w:tc>
          <w:tcPr>
            <w:tcW w:w="777" w:type="dxa"/>
            <w:vAlign w:val="center"/>
          </w:tcPr>
          <w:p w14:paraId="20254629" w14:textId="478A9B08" w:rsidR="00921D24" w:rsidRDefault="00921D24" w:rsidP="00921D24">
            <w:pPr>
              <w:widowControl w:val="0"/>
              <w:rPr>
                <w:rFonts w:ascii="GHEA Grapalat" w:hAnsi="GHEA Grapalat"/>
                <w:sz w:val="16"/>
                <w:szCs w:val="16"/>
                <w:lang w:val="en-US"/>
              </w:rPr>
            </w:pPr>
            <w:r>
              <w:rPr>
                <w:rFonts w:ascii="GHEA Grapalat" w:hAnsi="GHEA Grapalat"/>
                <w:sz w:val="16"/>
                <w:szCs w:val="16"/>
                <w:lang w:val="en-US"/>
              </w:rPr>
              <w:t>18</w:t>
            </w:r>
          </w:p>
        </w:tc>
        <w:tc>
          <w:tcPr>
            <w:tcW w:w="1907" w:type="dxa"/>
            <w:vAlign w:val="center"/>
          </w:tcPr>
          <w:p w14:paraId="510160E5" w14:textId="3F36CF4C"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15551600</w:t>
            </w:r>
          </w:p>
        </w:tc>
        <w:tc>
          <w:tcPr>
            <w:tcW w:w="1276" w:type="dxa"/>
            <w:vAlign w:val="center"/>
          </w:tcPr>
          <w:p w14:paraId="3CEF0E67" w14:textId="140EF922" w:rsidR="00921D24" w:rsidRPr="00875F92" w:rsidRDefault="00921D24" w:rsidP="00921D24">
            <w:pPr>
              <w:widowControl w:val="0"/>
              <w:jc w:val="center"/>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3A085DC2"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6E01BB3C" w14:textId="19F17B35" w:rsidR="00921D24" w:rsidRPr="003E1950" w:rsidRDefault="00921D24" w:rsidP="00921D24">
            <w:pPr>
              <w:widowControl w:val="0"/>
              <w:jc w:val="center"/>
              <w:rPr>
                <w:rFonts w:ascii="GHEA Grapalat" w:hAnsi="GHEA Grapalat"/>
                <w:sz w:val="16"/>
                <w:szCs w:val="16"/>
              </w:rPr>
            </w:pPr>
            <w:r w:rsidRPr="0037360A">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5378CBE1" w14:textId="40E14407" w:rsidR="00921D24" w:rsidRPr="009E7502" w:rsidRDefault="00921D24" w:rsidP="00921D24">
            <w:pPr>
              <w:widowControl w:val="0"/>
              <w:jc w:val="center"/>
              <w:rPr>
                <w:rFonts w:ascii="GHEA Grapalat" w:hAnsi="GHEA Grapalat"/>
                <w:sz w:val="16"/>
                <w:szCs w:val="16"/>
              </w:rPr>
            </w:pPr>
            <w:r w:rsidRPr="00C001A8">
              <w:rPr>
                <w:rFonts w:ascii="GHEA Grapalat" w:hAnsi="GHEA Grapalat"/>
                <w:sz w:val="16"/>
                <w:szCs w:val="16"/>
              </w:rPr>
              <w:t>кг</w:t>
            </w:r>
          </w:p>
        </w:tc>
        <w:tc>
          <w:tcPr>
            <w:tcW w:w="1134" w:type="dxa"/>
            <w:vAlign w:val="center"/>
          </w:tcPr>
          <w:p w14:paraId="5C3263E8" w14:textId="0B005C5E" w:rsidR="00921D24" w:rsidRPr="007A2767" w:rsidRDefault="00921D24" w:rsidP="00921D24">
            <w:pPr>
              <w:widowControl w:val="0"/>
              <w:jc w:val="center"/>
              <w:rPr>
                <w:rFonts w:ascii="GHEA Grapalat" w:hAnsi="GHEA Grapalat"/>
                <w:sz w:val="16"/>
                <w:szCs w:val="16"/>
              </w:rPr>
            </w:pPr>
          </w:p>
        </w:tc>
        <w:tc>
          <w:tcPr>
            <w:tcW w:w="992" w:type="dxa"/>
            <w:vAlign w:val="center"/>
          </w:tcPr>
          <w:p w14:paraId="142FAE13" w14:textId="7FDD3F3C"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119,88</w:t>
            </w:r>
          </w:p>
        </w:tc>
        <w:tc>
          <w:tcPr>
            <w:tcW w:w="855" w:type="dxa"/>
            <w:vAlign w:val="center"/>
          </w:tcPr>
          <w:p w14:paraId="0435CCDF" w14:textId="50235579" w:rsidR="00921D24" w:rsidRPr="007A2767" w:rsidRDefault="00921D24" w:rsidP="00921D24">
            <w:pPr>
              <w:widowControl w:val="0"/>
              <w:jc w:val="center"/>
              <w:rPr>
                <w:rFonts w:ascii="GHEA Grapalat" w:hAnsi="GHEA Grapalat"/>
                <w:sz w:val="16"/>
                <w:szCs w:val="16"/>
              </w:rPr>
            </w:pPr>
          </w:p>
        </w:tc>
        <w:tc>
          <w:tcPr>
            <w:tcW w:w="846" w:type="dxa"/>
            <w:vAlign w:val="center"/>
          </w:tcPr>
          <w:p w14:paraId="1F0142CF" w14:textId="0FD6B7CA"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0E6CB0BB" w14:textId="6E163580" w:rsidR="00921D24" w:rsidRPr="009E7502" w:rsidRDefault="00921D24" w:rsidP="00921D24">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AC4ABE1" w14:textId="094E6B0C" w:rsidR="00921D24" w:rsidRPr="009E7502"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r w:rsidR="00921D24" w:rsidRPr="009E7502" w14:paraId="45ACA177" w14:textId="77777777" w:rsidTr="00921D24">
        <w:trPr>
          <w:trHeight w:val="246"/>
          <w:jc w:val="center"/>
        </w:trPr>
        <w:tc>
          <w:tcPr>
            <w:tcW w:w="777" w:type="dxa"/>
            <w:vAlign w:val="center"/>
          </w:tcPr>
          <w:p w14:paraId="6B0459AE" w14:textId="28DBB0BE" w:rsidR="00921D24" w:rsidRPr="009E7502" w:rsidRDefault="00921D24" w:rsidP="00921D24">
            <w:pPr>
              <w:widowControl w:val="0"/>
              <w:rPr>
                <w:rFonts w:ascii="GHEA Grapalat" w:hAnsi="GHEA Grapalat"/>
                <w:sz w:val="16"/>
                <w:szCs w:val="16"/>
              </w:rPr>
            </w:pPr>
            <w:r w:rsidRPr="009E7502">
              <w:rPr>
                <w:rFonts w:ascii="GHEA Grapalat" w:hAnsi="GHEA Grapalat"/>
                <w:sz w:val="16"/>
                <w:szCs w:val="16"/>
              </w:rPr>
              <w:t>19</w:t>
            </w:r>
          </w:p>
        </w:tc>
        <w:tc>
          <w:tcPr>
            <w:tcW w:w="1907" w:type="dxa"/>
            <w:vAlign w:val="center"/>
          </w:tcPr>
          <w:p w14:paraId="20F14772" w14:textId="15294536" w:rsidR="00921D24" w:rsidRPr="00921D24" w:rsidRDefault="00921D24" w:rsidP="00921D24">
            <w:pPr>
              <w:widowControl w:val="0"/>
              <w:jc w:val="center"/>
              <w:rPr>
                <w:rFonts w:ascii="GHEA Grapalat" w:hAnsi="GHEA Grapalat"/>
                <w:sz w:val="16"/>
                <w:szCs w:val="16"/>
              </w:rPr>
            </w:pPr>
            <w:r w:rsidRPr="00921D24">
              <w:rPr>
                <w:rFonts w:ascii="GHEA Grapalat" w:hAnsi="GHEA Grapalat" w:cs="Calibri"/>
                <w:sz w:val="16"/>
                <w:szCs w:val="16"/>
              </w:rPr>
              <w:t>15333100</w:t>
            </w:r>
          </w:p>
        </w:tc>
        <w:tc>
          <w:tcPr>
            <w:tcW w:w="1276" w:type="dxa"/>
            <w:vAlign w:val="center"/>
          </w:tcPr>
          <w:p w14:paraId="634EB528" w14:textId="24828DD0" w:rsidR="00921D24" w:rsidRPr="00875F92" w:rsidRDefault="00921D24" w:rsidP="00921D24">
            <w:pPr>
              <w:widowControl w:val="0"/>
              <w:jc w:val="center"/>
              <w:rPr>
                <w:rFonts w:ascii="GHEA Grapalat" w:hAnsi="GHEA Grapalat"/>
                <w:sz w:val="16"/>
                <w:szCs w:val="16"/>
              </w:rPr>
            </w:pPr>
            <w:r w:rsidRPr="00E83224">
              <w:rPr>
                <w:rFonts w:ascii="GHEA Grapalat" w:hAnsi="GHEA Grapalat"/>
                <w:sz w:val="16"/>
                <w:szCs w:val="16"/>
              </w:rPr>
              <w:t>Томатная паста</w:t>
            </w:r>
          </w:p>
        </w:tc>
        <w:tc>
          <w:tcPr>
            <w:tcW w:w="1134" w:type="dxa"/>
            <w:vAlign w:val="center"/>
          </w:tcPr>
          <w:p w14:paraId="5D88AA14" w14:textId="77777777" w:rsidR="00921D24" w:rsidRPr="00D071E5" w:rsidRDefault="00921D24" w:rsidP="00921D24">
            <w:pPr>
              <w:widowControl w:val="0"/>
              <w:jc w:val="center"/>
              <w:rPr>
                <w:rFonts w:ascii="GHEA Grapalat" w:hAnsi="GHEA Grapalat"/>
                <w:sz w:val="16"/>
                <w:szCs w:val="16"/>
              </w:rPr>
            </w:pPr>
          </w:p>
        </w:tc>
        <w:tc>
          <w:tcPr>
            <w:tcW w:w="3827" w:type="dxa"/>
            <w:vAlign w:val="center"/>
          </w:tcPr>
          <w:p w14:paraId="5EF1A658" w14:textId="6E6BB2F7" w:rsidR="00921D24" w:rsidRPr="003E1950" w:rsidRDefault="00921D24" w:rsidP="00921D24">
            <w:pPr>
              <w:widowControl w:val="0"/>
              <w:jc w:val="center"/>
              <w:rPr>
                <w:rFonts w:ascii="GHEA Grapalat" w:hAnsi="GHEA Grapalat"/>
                <w:sz w:val="16"/>
                <w:szCs w:val="16"/>
              </w:rPr>
            </w:pPr>
            <w:r w:rsidRPr="00D07D5D">
              <w:rPr>
                <w:rFonts w:ascii="GHEA Grapalat" w:hAnsi="GHEA Grapalat"/>
                <w:sz w:val="16"/>
                <w:szCs w:val="16"/>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77875914" w14:textId="1CFBA52D" w:rsidR="00921D24" w:rsidRPr="009E7502" w:rsidRDefault="00921D24" w:rsidP="00921D24">
            <w:pPr>
              <w:widowControl w:val="0"/>
              <w:jc w:val="center"/>
              <w:rPr>
                <w:rFonts w:ascii="GHEA Grapalat" w:hAnsi="GHEA Grapalat"/>
                <w:sz w:val="16"/>
                <w:szCs w:val="16"/>
              </w:rPr>
            </w:pPr>
            <w:r w:rsidRPr="00C001A8">
              <w:rPr>
                <w:rFonts w:ascii="GHEA Grapalat" w:hAnsi="GHEA Grapalat"/>
                <w:sz w:val="16"/>
                <w:szCs w:val="16"/>
              </w:rPr>
              <w:t>кг</w:t>
            </w:r>
          </w:p>
        </w:tc>
        <w:tc>
          <w:tcPr>
            <w:tcW w:w="1134" w:type="dxa"/>
            <w:vAlign w:val="center"/>
          </w:tcPr>
          <w:p w14:paraId="1E714FAD" w14:textId="27E449DB" w:rsidR="00921D24" w:rsidRPr="007A2767" w:rsidRDefault="00921D24" w:rsidP="00921D24">
            <w:pPr>
              <w:widowControl w:val="0"/>
              <w:jc w:val="center"/>
              <w:rPr>
                <w:rFonts w:ascii="GHEA Grapalat" w:hAnsi="GHEA Grapalat"/>
                <w:sz w:val="16"/>
                <w:szCs w:val="16"/>
              </w:rPr>
            </w:pPr>
          </w:p>
        </w:tc>
        <w:tc>
          <w:tcPr>
            <w:tcW w:w="992" w:type="dxa"/>
            <w:vAlign w:val="center"/>
          </w:tcPr>
          <w:p w14:paraId="7C0A599D" w14:textId="751F75EA" w:rsidR="00921D24" w:rsidRPr="00657CB9" w:rsidRDefault="00921D24" w:rsidP="00921D24">
            <w:pPr>
              <w:widowControl w:val="0"/>
              <w:jc w:val="center"/>
              <w:rPr>
                <w:rFonts w:ascii="GHEA Grapalat" w:hAnsi="GHEA Grapalat"/>
                <w:sz w:val="16"/>
                <w:szCs w:val="16"/>
              </w:rPr>
            </w:pPr>
            <w:r w:rsidRPr="00921D24">
              <w:rPr>
                <w:rFonts w:ascii="GHEA Grapalat" w:hAnsi="GHEA Grapalat"/>
                <w:sz w:val="16"/>
                <w:szCs w:val="16"/>
              </w:rPr>
              <w:t>23,98</w:t>
            </w:r>
          </w:p>
        </w:tc>
        <w:tc>
          <w:tcPr>
            <w:tcW w:w="855" w:type="dxa"/>
            <w:vAlign w:val="center"/>
          </w:tcPr>
          <w:p w14:paraId="341CDDF6" w14:textId="7692E197" w:rsidR="00921D24" w:rsidRPr="007A2767" w:rsidRDefault="00921D24" w:rsidP="00921D24">
            <w:pPr>
              <w:widowControl w:val="0"/>
              <w:jc w:val="center"/>
              <w:rPr>
                <w:rFonts w:ascii="GHEA Grapalat" w:hAnsi="GHEA Grapalat"/>
                <w:sz w:val="16"/>
                <w:szCs w:val="16"/>
              </w:rPr>
            </w:pPr>
          </w:p>
        </w:tc>
        <w:tc>
          <w:tcPr>
            <w:tcW w:w="846" w:type="dxa"/>
            <w:vAlign w:val="center"/>
          </w:tcPr>
          <w:p w14:paraId="527BFF02" w14:textId="57B23772" w:rsidR="00921D24" w:rsidRPr="009E7502" w:rsidRDefault="00921D24" w:rsidP="00921D24">
            <w:pPr>
              <w:widowControl w:val="0"/>
              <w:jc w:val="center"/>
              <w:rPr>
                <w:rFonts w:ascii="GHEA Grapalat" w:hAnsi="GHEA Grapalat"/>
                <w:sz w:val="16"/>
                <w:szCs w:val="16"/>
              </w:rPr>
            </w:pPr>
            <w:r w:rsidRPr="00005C55">
              <w:rPr>
                <w:rFonts w:ascii="GHEA Grapalat" w:hAnsi="GHEA Grapalat"/>
                <w:sz w:val="16"/>
                <w:szCs w:val="16"/>
              </w:rPr>
              <w:t>ул.Ц.Хачатряна. 4</w:t>
            </w:r>
          </w:p>
        </w:tc>
        <w:tc>
          <w:tcPr>
            <w:tcW w:w="801" w:type="dxa"/>
            <w:vAlign w:val="center"/>
          </w:tcPr>
          <w:p w14:paraId="79F2C4FE" w14:textId="650F56F9" w:rsidR="00921D24" w:rsidRPr="009E7502" w:rsidRDefault="00921D24" w:rsidP="00921D24">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7C393C" w14:textId="20CD530B" w:rsidR="00921D24" w:rsidRPr="009E7502" w:rsidRDefault="00921D24" w:rsidP="00921D24">
            <w:pPr>
              <w:widowControl w:val="0"/>
              <w:jc w:val="center"/>
              <w:rPr>
                <w:rFonts w:ascii="GHEA Grapalat" w:hAnsi="GHEA Grapalat"/>
                <w:sz w:val="16"/>
                <w:szCs w:val="16"/>
              </w:rPr>
            </w:pPr>
            <w:r w:rsidRPr="00337AC7">
              <w:rPr>
                <w:rFonts w:ascii="GHEA Grapalat" w:hAnsi="GHEA Grapalat"/>
                <w:sz w:val="16"/>
                <w:szCs w:val="16"/>
              </w:rPr>
              <w:t>с момента вступления договора в силу до 25.05.2026</w:t>
            </w:r>
          </w:p>
        </w:tc>
      </w:tr>
    </w:tbl>
    <w:p w14:paraId="43FA1411" w14:textId="77777777" w:rsidR="00657CB9" w:rsidRDefault="00657CB9" w:rsidP="00657CB9">
      <w:pPr>
        <w:widowControl w:val="0"/>
        <w:jc w:val="both"/>
        <w:rPr>
          <w:rFonts w:ascii="GHEA Grapalat" w:hAnsi="GHEA Grapalat"/>
          <w:color w:val="FF0000"/>
          <w:sz w:val="16"/>
          <w:szCs w:val="16"/>
        </w:rPr>
      </w:pPr>
    </w:p>
    <w:p w14:paraId="055F3A0D" w14:textId="77777777" w:rsidR="00657CB9" w:rsidRDefault="00657CB9" w:rsidP="00657CB9">
      <w:pPr>
        <w:widowControl w:val="0"/>
        <w:jc w:val="both"/>
        <w:rPr>
          <w:rFonts w:ascii="GHEA Grapalat" w:hAnsi="GHEA Grapalat"/>
          <w:color w:val="FF0000"/>
          <w:sz w:val="16"/>
          <w:szCs w:val="16"/>
        </w:rPr>
      </w:pPr>
    </w:p>
    <w:p w14:paraId="6BE0B268" w14:textId="6738B406" w:rsidR="00657CB9" w:rsidRPr="000A5C3D" w:rsidRDefault="00657CB9" w:rsidP="00657CB9">
      <w:pPr>
        <w:widowControl w:val="0"/>
        <w:jc w:val="both"/>
        <w:rPr>
          <w:rFonts w:ascii="GHEA Grapalat" w:hAnsi="GHEA Grapalat"/>
          <w:color w:val="FF0000"/>
          <w:sz w:val="16"/>
          <w:szCs w:val="16"/>
        </w:rPr>
      </w:pPr>
      <w:r w:rsidRPr="000A5C3D">
        <w:rPr>
          <w:rFonts w:ascii="GHEA Grapalat" w:hAnsi="GHEA Grapalat"/>
          <w:color w:val="FF0000"/>
          <w:sz w:val="16"/>
          <w:szCs w:val="16"/>
        </w:rPr>
        <w:lastRenderedPageBreak/>
        <w:t>Безопасность, упаковка и маркировка.</w:t>
      </w:r>
    </w:p>
    <w:p w14:paraId="26291EA4" w14:textId="77777777" w:rsidR="00657CB9" w:rsidRPr="000A5C3D" w:rsidRDefault="00657CB9" w:rsidP="00657CB9">
      <w:pPr>
        <w:widowControl w:val="0"/>
        <w:jc w:val="both"/>
        <w:rPr>
          <w:rFonts w:ascii="GHEA Grapalat" w:hAnsi="GHEA Grapalat"/>
          <w:sz w:val="16"/>
          <w:szCs w:val="16"/>
        </w:rPr>
      </w:pPr>
      <w:r w:rsidRPr="000A5C3D">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128951EC" w14:textId="77777777" w:rsidR="00657CB9" w:rsidRPr="000A5C3D" w:rsidRDefault="00657CB9" w:rsidP="00657CB9">
      <w:pPr>
        <w:widowControl w:val="0"/>
        <w:jc w:val="both"/>
        <w:rPr>
          <w:rFonts w:ascii="GHEA Grapalat" w:hAnsi="GHEA Grapalat"/>
          <w:sz w:val="16"/>
          <w:szCs w:val="16"/>
        </w:rPr>
      </w:pPr>
      <w:r w:rsidRPr="000A5C3D">
        <w:rPr>
          <w:rFonts w:ascii="GHEA Grapalat" w:hAnsi="GHEA Grapalat"/>
          <w:sz w:val="16"/>
          <w:szCs w:val="16"/>
        </w:rPr>
        <w:t>• Соблюдение «Пищевых продуктов в части их маркировки» (ТС 022/2011), утвержденного Решением Комиссии Таможенного союза от 9 декабря 2011 г. № 881</w:t>
      </w:r>
    </w:p>
    <w:p w14:paraId="39188421" w14:textId="77777777" w:rsidR="00657CB9" w:rsidRPr="000A5C3D" w:rsidRDefault="00657CB9" w:rsidP="00657CB9">
      <w:pPr>
        <w:widowControl w:val="0"/>
        <w:jc w:val="both"/>
        <w:rPr>
          <w:rFonts w:ascii="GHEA Grapalat" w:hAnsi="GHEA Grapalat"/>
          <w:sz w:val="16"/>
          <w:szCs w:val="16"/>
        </w:rPr>
      </w:pPr>
      <w:r w:rsidRPr="000A5C3D">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7C91C512" w14:textId="77777777" w:rsidR="00657CB9" w:rsidRPr="000A5C3D" w:rsidRDefault="00657CB9" w:rsidP="00657CB9">
      <w:pPr>
        <w:widowControl w:val="0"/>
        <w:jc w:val="both"/>
        <w:rPr>
          <w:rFonts w:ascii="GHEA Grapalat" w:hAnsi="GHEA Grapalat"/>
          <w:sz w:val="16"/>
          <w:szCs w:val="16"/>
        </w:rPr>
      </w:pPr>
      <w:r w:rsidRPr="000A5C3D">
        <w:rPr>
          <w:rFonts w:ascii="GHEA Grapalat" w:hAnsi="GHEA Grapalat"/>
          <w:sz w:val="16"/>
          <w:szCs w:val="16"/>
        </w:rPr>
        <w:t>• Соблюдение статьи 9 Закона РА «О безопасности пищевых продуктов»</w:t>
      </w:r>
    </w:p>
    <w:p w14:paraId="7F4230A2" w14:textId="77777777" w:rsidR="00657CB9" w:rsidRPr="000A5C3D" w:rsidRDefault="00657CB9" w:rsidP="00657CB9">
      <w:pPr>
        <w:widowControl w:val="0"/>
        <w:jc w:val="both"/>
        <w:rPr>
          <w:rFonts w:ascii="GHEA Grapalat" w:hAnsi="GHEA Grapalat"/>
          <w:sz w:val="16"/>
          <w:szCs w:val="16"/>
        </w:rPr>
      </w:pPr>
      <w:r w:rsidRPr="00921D24">
        <w:rPr>
          <w:rFonts w:ascii="GHEA Grapalat" w:hAnsi="GHEA Grapalat"/>
          <w:sz w:val="16"/>
          <w:szCs w:val="16"/>
        </w:rPr>
        <w:t>Обязательные требования к поставке:</w:t>
      </w:r>
    </w:p>
    <w:p w14:paraId="2950A2AD" w14:textId="77777777" w:rsidR="00657CB9" w:rsidRPr="000A5C3D" w:rsidRDefault="00657CB9" w:rsidP="00657CB9">
      <w:pPr>
        <w:widowControl w:val="0"/>
        <w:jc w:val="both"/>
        <w:rPr>
          <w:rFonts w:ascii="GHEA Grapalat" w:hAnsi="GHEA Grapalat"/>
          <w:sz w:val="16"/>
          <w:szCs w:val="16"/>
        </w:rPr>
      </w:pPr>
      <w:r w:rsidRPr="000A5C3D">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3D081DAE" w14:textId="77777777" w:rsidR="00921D24" w:rsidRDefault="00657CB9" w:rsidP="00921D24">
      <w:pPr>
        <w:widowControl w:val="0"/>
        <w:jc w:val="both"/>
        <w:rPr>
          <w:rFonts w:ascii="GHEA Grapalat" w:hAnsi="GHEA Grapalat"/>
          <w:sz w:val="16"/>
          <w:szCs w:val="16"/>
        </w:rPr>
      </w:pPr>
      <w:r w:rsidRPr="000A5C3D">
        <w:rPr>
          <w:rFonts w:ascii="GHEA Grapalat" w:hAnsi="GHEA Grapalat"/>
          <w:sz w:val="16"/>
          <w:szCs w:val="16"/>
        </w:rPr>
        <w:t>• Доставка заказанной группы товаров осуществляется в течение рабочего дня с 9:00 до 16:00.</w:t>
      </w:r>
    </w:p>
    <w:p w14:paraId="505DC6D3" w14:textId="5E687728" w:rsidR="00921D24" w:rsidRPr="00921D24" w:rsidRDefault="00921D24" w:rsidP="00921D24">
      <w:pPr>
        <w:widowControl w:val="0"/>
        <w:jc w:val="both"/>
        <w:rPr>
          <w:rFonts w:ascii="GHEA Grapalat" w:hAnsi="GHEA Grapalat"/>
          <w:sz w:val="16"/>
          <w:szCs w:val="16"/>
        </w:rPr>
      </w:pPr>
      <w:r w:rsidRPr="00921D24">
        <w:rPr>
          <w:rFonts w:ascii="GHEA Grapalat" w:hAnsi="GHEA Grapalat"/>
          <w:sz w:val="16"/>
          <w:szCs w:val="16"/>
        </w:rPr>
        <w:t xml:space="preserve">  </w:t>
      </w:r>
      <w:r w:rsidRPr="000A5C3D">
        <w:rPr>
          <w:rFonts w:ascii="GHEA Grapalat" w:hAnsi="GHEA Grapalat"/>
          <w:sz w:val="16"/>
          <w:szCs w:val="16"/>
        </w:rPr>
        <w:t>•</w:t>
      </w:r>
      <w:r w:rsidRPr="00921D24">
        <w:rPr>
          <w:rFonts w:ascii="GHEA Grapalat" w:hAnsi="GHEA Grapalat"/>
          <w:sz w:val="16"/>
          <w:szCs w:val="16"/>
        </w:rPr>
        <w:t xml:space="preserve"> </w:t>
      </w:r>
      <w:r w:rsidRPr="00921D24">
        <w:rPr>
          <w:rFonts w:ascii="GHEA Grapalat" w:hAnsi="GHEA Grapalat"/>
          <w:sz w:val="16"/>
          <w:szCs w:val="16"/>
        </w:rPr>
        <w:t>Поставка йогурта осуществляется в течение 1 недели</w:t>
      </w:r>
      <w:r w:rsidRPr="00921D24">
        <w:rPr>
          <w:rFonts w:ascii="GHEA Grapalat" w:hAnsi="GHEA Grapalat"/>
          <w:b/>
          <w:bCs/>
          <w:sz w:val="16"/>
          <w:szCs w:val="16"/>
        </w:rPr>
        <w:t>.</w:t>
      </w:r>
    </w:p>
    <w:p w14:paraId="42C746AD" w14:textId="77777777" w:rsidR="00921D24" w:rsidRDefault="00921D24" w:rsidP="00657CB9">
      <w:pPr>
        <w:widowControl w:val="0"/>
        <w:jc w:val="both"/>
        <w:rPr>
          <w:rFonts w:ascii="GHEA Grapalat" w:hAnsi="GHEA Grapalat"/>
          <w:sz w:val="16"/>
          <w:szCs w:val="16"/>
        </w:rPr>
      </w:pPr>
    </w:p>
    <w:p w14:paraId="21E067F8" w14:textId="77777777" w:rsidR="00EE29CD" w:rsidRPr="00657CB9" w:rsidRDefault="00EE29CD" w:rsidP="00EE29C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8E7947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rPr>
        <w:br w:type="page"/>
      </w:r>
      <w:r w:rsidRPr="00D071E5">
        <w:rPr>
          <w:rFonts w:ascii="GHEA Grapalat" w:hAnsi="GHEA Grapalat"/>
          <w:i/>
        </w:rPr>
        <w:lastRenderedPageBreak/>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2039"/>
        <w:gridCol w:w="1675"/>
        <w:gridCol w:w="955"/>
        <w:gridCol w:w="976"/>
        <w:gridCol w:w="689"/>
        <w:gridCol w:w="834"/>
        <w:gridCol w:w="591"/>
        <w:gridCol w:w="606"/>
        <w:gridCol w:w="696"/>
        <w:gridCol w:w="819"/>
        <w:gridCol w:w="892"/>
        <w:gridCol w:w="848"/>
        <w:gridCol w:w="957"/>
        <w:gridCol w:w="850"/>
        <w:gridCol w:w="785"/>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7A2767">
        <w:trPr>
          <w:trHeight w:val="747"/>
          <w:jc w:val="center"/>
        </w:trPr>
        <w:tc>
          <w:tcPr>
            <w:tcW w:w="1693"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39"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7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98" w:type="dxa"/>
            <w:gridSpan w:val="13"/>
            <w:vAlign w:val="center"/>
          </w:tcPr>
          <w:p w14:paraId="2B1320DA" w14:textId="5A8BBA6F"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C2529E" w:rsidRPr="00C2529E">
              <w:rPr>
                <w:rFonts w:ascii="GHEA Grapalat" w:hAnsi="GHEA Grapalat"/>
                <w:sz w:val="16"/>
                <w:szCs w:val="16"/>
              </w:rPr>
              <w:t>6</w:t>
            </w:r>
            <w:r w:rsidR="00E67FD5" w:rsidRPr="00D071E5">
              <w:rPr>
                <w:rFonts w:ascii="GHEA Grapalat" w:hAnsi="GHEA Grapalat"/>
                <w:sz w:val="16"/>
                <w:szCs w:val="16"/>
              </w:rPr>
              <w:t>г., по месяцам, в том числе</w:t>
            </w:r>
            <w:r w:rsidR="00E67FD5" w:rsidRPr="00D071E5">
              <w:rPr>
                <w:rStyle w:val="af6"/>
                <w:rFonts w:ascii="GHEA Grapalat" w:hAnsi="GHEA Grapalat"/>
                <w:sz w:val="16"/>
                <w:szCs w:val="16"/>
              </w:rPr>
              <w:footnoteReference w:customMarkFollows="1" w:id="24"/>
              <w:t>**</w:t>
            </w:r>
          </w:p>
        </w:tc>
      </w:tr>
      <w:tr w:rsidR="00B138F3" w:rsidRPr="00D071E5" w14:paraId="46EC5449" w14:textId="77777777" w:rsidTr="007A2767">
        <w:trPr>
          <w:trHeight w:val="594"/>
          <w:jc w:val="center"/>
        </w:trPr>
        <w:tc>
          <w:tcPr>
            <w:tcW w:w="1693" w:type="dxa"/>
          </w:tcPr>
          <w:p w14:paraId="0A5BDA14" w14:textId="77777777" w:rsidR="00071D1C" w:rsidRPr="00D071E5" w:rsidRDefault="00071D1C" w:rsidP="00B46D58">
            <w:pPr>
              <w:widowControl w:val="0"/>
              <w:jc w:val="center"/>
              <w:rPr>
                <w:rFonts w:ascii="GHEA Grapalat" w:hAnsi="GHEA Grapalat"/>
                <w:sz w:val="16"/>
                <w:szCs w:val="16"/>
              </w:rPr>
            </w:pPr>
          </w:p>
        </w:tc>
        <w:tc>
          <w:tcPr>
            <w:tcW w:w="2039" w:type="dxa"/>
          </w:tcPr>
          <w:p w14:paraId="00C9E56B" w14:textId="77777777" w:rsidR="00071D1C" w:rsidRPr="00D071E5" w:rsidRDefault="00071D1C" w:rsidP="00B46D58">
            <w:pPr>
              <w:widowControl w:val="0"/>
              <w:jc w:val="center"/>
              <w:rPr>
                <w:rFonts w:ascii="GHEA Grapalat" w:hAnsi="GHEA Grapalat"/>
                <w:sz w:val="16"/>
                <w:szCs w:val="16"/>
              </w:rPr>
            </w:pPr>
          </w:p>
        </w:tc>
        <w:tc>
          <w:tcPr>
            <w:tcW w:w="1675" w:type="dxa"/>
          </w:tcPr>
          <w:p w14:paraId="5C72FD88" w14:textId="77777777" w:rsidR="00071D1C" w:rsidRPr="00D071E5" w:rsidRDefault="00071D1C" w:rsidP="00B46D58">
            <w:pPr>
              <w:widowControl w:val="0"/>
              <w:jc w:val="center"/>
              <w:rPr>
                <w:rFonts w:ascii="GHEA Grapalat" w:hAnsi="GHEA Grapalat"/>
                <w:sz w:val="16"/>
                <w:szCs w:val="16"/>
              </w:rPr>
            </w:pPr>
          </w:p>
        </w:tc>
        <w:tc>
          <w:tcPr>
            <w:tcW w:w="955"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6"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89"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4"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91"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6"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19"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2"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8"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57"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0"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5"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C2529E" w:rsidRPr="00D071E5" w14:paraId="6F8E6B38" w14:textId="77777777" w:rsidTr="00ED7E84">
        <w:trPr>
          <w:trHeight w:val="404"/>
          <w:jc w:val="center"/>
        </w:trPr>
        <w:tc>
          <w:tcPr>
            <w:tcW w:w="1693" w:type="dxa"/>
            <w:vAlign w:val="center"/>
          </w:tcPr>
          <w:p w14:paraId="1B7ADA11" w14:textId="41DB4FBD" w:rsidR="00C2529E" w:rsidRPr="00D071E5" w:rsidRDefault="00C2529E" w:rsidP="00C2529E">
            <w:pPr>
              <w:widowControl w:val="0"/>
              <w:jc w:val="center"/>
              <w:rPr>
                <w:rFonts w:ascii="GHEA Grapalat" w:hAnsi="GHEA Grapalat"/>
                <w:sz w:val="20"/>
                <w:szCs w:val="20"/>
                <w:lang w:val="en-US"/>
              </w:rPr>
            </w:pPr>
            <w:r>
              <w:rPr>
                <w:rFonts w:ascii="GHEA Grapalat" w:hAnsi="GHEA Grapalat"/>
                <w:sz w:val="16"/>
                <w:szCs w:val="16"/>
                <w:lang w:val="en-US"/>
              </w:rPr>
              <w:t>1</w:t>
            </w:r>
          </w:p>
        </w:tc>
        <w:tc>
          <w:tcPr>
            <w:tcW w:w="2039" w:type="dxa"/>
            <w:vAlign w:val="center"/>
          </w:tcPr>
          <w:p w14:paraId="530C8043" w14:textId="182D4E91" w:rsidR="00C2529E" w:rsidRPr="00F125FB" w:rsidRDefault="00C2529E" w:rsidP="00C2529E">
            <w:pPr>
              <w:widowControl w:val="0"/>
              <w:jc w:val="center"/>
              <w:rPr>
                <w:rFonts w:ascii="GHEA Grapalat" w:hAnsi="GHEA Grapalat"/>
                <w:sz w:val="18"/>
                <w:szCs w:val="18"/>
              </w:rPr>
            </w:pPr>
            <w:r w:rsidRPr="00921D24">
              <w:rPr>
                <w:rFonts w:ascii="GHEA Grapalat" w:hAnsi="GHEA Grapalat" w:cs="Calibri"/>
                <w:sz w:val="16"/>
                <w:szCs w:val="16"/>
              </w:rPr>
              <w:t>15872400</w:t>
            </w:r>
          </w:p>
        </w:tc>
        <w:tc>
          <w:tcPr>
            <w:tcW w:w="1675" w:type="dxa"/>
            <w:vAlign w:val="center"/>
          </w:tcPr>
          <w:p w14:paraId="21A16C20" w14:textId="508E7F62" w:rsidR="00C2529E" w:rsidRPr="00D071E5" w:rsidRDefault="00C2529E" w:rsidP="00C2529E">
            <w:pPr>
              <w:widowControl w:val="0"/>
              <w:jc w:val="center"/>
              <w:rPr>
                <w:rFonts w:ascii="GHEA Grapalat" w:hAnsi="GHEA Grapalat"/>
                <w:b/>
                <w:sz w:val="20"/>
                <w:szCs w:val="20"/>
              </w:rPr>
            </w:pPr>
            <w:r w:rsidRPr="00875F92">
              <w:rPr>
                <w:rFonts w:ascii="GHEA Grapalat" w:hAnsi="GHEA Grapalat"/>
                <w:sz w:val="16"/>
                <w:szCs w:val="16"/>
              </w:rPr>
              <w:t>Соль</w:t>
            </w:r>
          </w:p>
        </w:tc>
        <w:tc>
          <w:tcPr>
            <w:tcW w:w="955" w:type="dxa"/>
            <w:vAlign w:val="center"/>
          </w:tcPr>
          <w:p w14:paraId="48BDBCAD" w14:textId="0EB37356" w:rsidR="00C2529E" w:rsidRPr="00D071E5" w:rsidRDefault="00C2529E" w:rsidP="00C2529E">
            <w:pPr>
              <w:widowControl w:val="0"/>
              <w:jc w:val="center"/>
              <w:rPr>
                <w:rFonts w:ascii="GHEA Grapalat" w:hAnsi="GHEA Grapalat"/>
                <w:sz w:val="16"/>
                <w:szCs w:val="16"/>
              </w:rPr>
            </w:pPr>
          </w:p>
        </w:tc>
        <w:tc>
          <w:tcPr>
            <w:tcW w:w="976" w:type="dxa"/>
            <w:vAlign w:val="center"/>
          </w:tcPr>
          <w:p w14:paraId="31FC0367" w14:textId="316BC6B9" w:rsidR="00C2529E" w:rsidRPr="00D071E5" w:rsidRDefault="00C2529E" w:rsidP="00C2529E">
            <w:pPr>
              <w:widowControl w:val="0"/>
              <w:jc w:val="center"/>
              <w:rPr>
                <w:rFonts w:ascii="GHEA Grapalat" w:hAnsi="GHEA Grapalat"/>
                <w:sz w:val="16"/>
                <w:szCs w:val="16"/>
              </w:rPr>
            </w:pPr>
          </w:p>
        </w:tc>
        <w:tc>
          <w:tcPr>
            <w:tcW w:w="689" w:type="dxa"/>
            <w:vAlign w:val="center"/>
          </w:tcPr>
          <w:p w14:paraId="2C1B55FE" w14:textId="29DA2936" w:rsidR="00C2529E" w:rsidRPr="00D071E5" w:rsidRDefault="00C2529E" w:rsidP="00C2529E">
            <w:pPr>
              <w:widowControl w:val="0"/>
              <w:jc w:val="center"/>
              <w:rPr>
                <w:rFonts w:ascii="GHEA Grapalat" w:hAnsi="GHEA Grapalat" w:cs="Arial"/>
                <w:sz w:val="16"/>
                <w:szCs w:val="16"/>
              </w:rPr>
            </w:pPr>
          </w:p>
        </w:tc>
        <w:tc>
          <w:tcPr>
            <w:tcW w:w="834" w:type="dxa"/>
            <w:vAlign w:val="center"/>
          </w:tcPr>
          <w:p w14:paraId="2FBEC75E" w14:textId="17F4EAA3" w:rsidR="00C2529E" w:rsidRPr="00D071E5" w:rsidRDefault="00C2529E" w:rsidP="00C2529E">
            <w:pPr>
              <w:widowControl w:val="0"/>
              <w:jc w:val="center"/>
              <w:rPr>
                <w:rFonts w:ascii="GHEA Grapalat" w:hAnsi="GHEA Grapalat" w:cs="Arial"/>
                <w:sz w:val="16"/>
                <w:szCs w:val="16"/>
              </w:rPr>
            </w:pPr>
          </w:p>
        </w:tc>
        <w:tc>
          <w:tcPr>
            <w:tcW w:w="591" w:type="dxa"/>
            <w:vAlign w:val="center"/>
          </w:tcPr>
          <w:p w14:paraId="44F32FAC" w14:textId="601EC83E" w:rsidR="00C2529E" w:rsidRPr="00D071E5" w:rsidRDefault="00C2529E" w:rsidP="00C2529E">
            <w:pPr>
              <w:widowControl w:val="0"/>
              <w:jc w:val="center"/>
              <w:rPr>
                <w:rFonts w:ascii="GHEA Grapalat" w:hAnsi="GHEA Grapalat" w:cs="Arial"/>
                <w:sz w:val="16"/>
                <w:szCs w:val="16"/>
              </w:rPr>
            </w:pPr>
          </w:p>
        </w:tc>
        <w:tc>
          <w:tcPr>
            <w:tcW w:w="606" w:type="dxa"/>
            <w:vAlign w:val="center"/>
          </w:tcPr>
          <w:p w14:paraId="4078C11C" w14:textId="2AF161F0" w:rsidR="00C2529E" w:rsidRPr="00D071E5" w:rsidRDefault="00C2529E" w:rsidP="00C2529E">
            <w:pPr>
              <w:widowControl w:val="0"/>
              <w:jc w:val="center"/>
              <w:rPr>
                <w:rFonts w:ascii="GHEA Grapalat" w:hAnsi="GHEA Grapalat" w:cs="Arial"/>
                <w:sz w:val="16"/>
                <w:szCs w:val="16"/>
              </w:rPr>
            </w:pPr>
          </w:p>
        </w:tc>
        <w:tc>
          <w:tcPr>
            <w:tcW w:w="696" w:type="dxa"/>
            <w:vAlign w:val="center"/>
          </w:tcPr>
          <w:p w14:paraId="73953107" w14:textId="07D47452" w:rsidR="00C2529E" w:rsidRPr="00D071E5" w:rsidRDefault="00C2529E" w:rsidP="00C2529E">
            <w:pPr>
              <w:widowControl w:val="0"/>
              <w:jc w:val="center"/>
              <w:rPr>
                <w:rFonts w:ascii="GHEA Grapalat" w:hAnsi="GHEA Grapalat" w:cs="Arial"/>
                <w:sz w:val="16"/>
                <w:szCs w:val="16"/>
              </w:rPr>
            </w:pPr>
          </w:p>
        </w:tc>
        <w:tc>
          <w:tcPr>
            <w:tcW w:w="819" w:type="dxa"/>
            <w:vAlign w:val="center"/>
          </w:tcPr>
          <w:p w14:paraId="3D86BBED" w14:textId="2AE755D4" w:rsidR="00C2529E" w:rsidRPr="00D071E5" w:rsidRDefault="00C2529E" w:rsidP="00C2529E">
            <w:pPr>
              <w:widowControl w:val="0"/>
              <w:jc w:val="center"/>
              <w:rPr>
                <w:rFonts w:ascii="GHEA Grapalat" w:hAnsi="GHEA Grapalat" w:cs="Arial"/>
                <w:sz w:val="16"/>
                <w:szCs w:val="16"/>
              </w:rPr>
            </w:pPr>
          </w:p>
        </w:tc>
        <w:tc>
          <w:tcPr>
            <w:tcW w:w="892" w:type="dxa"/>
            <w:vAlign w:val="center"/>
          </w:tcPr>
          <w:p w14:paraId="74E4399A" w14:textId="5DB6B808" w:rsidR="00C2529E" w:rsidRPr="00903086" w:rsidRDefault="00C2529E" w:rsidP="00C2529E">
            <w:pPr>
              <w:widowControl w:val="0"/>
              <w:jc w:val="center"/>
              <w:rPr>
                <w:rFonts w:ascii="GHEA Grapalat" w:hAnsi="GHEA Grapalat" w:cs="Arial"/>
                <w:sz w:val="16"/>
                <w:szCs w:val="16"/>
              </w:rPr>
            </w:pPr>
          </w:p>
        </w:tc>
        <w:tc>
          <w:tcPr>
            <w:tcW w:w="848" w:type="dxa"/>
            <w:vAlign w:val="center"/>
          </w:tcPr>
          <w:p w14:paraId="7282C639" w14:textId="479296F9" w:rsidR="00C2529E" w:rsidRPr="00903086" w:rsidRDefault="00C2529E" w:rsidP="00C2529E">
            <w:pPr>
              <w:widowControl w:val="0"/>
              <w:jc w:val="center"/>
              <w:rPr>
                <w:rFonts w:ascii="GHEA Grapalat" w:hAnsi="GHEA Grapalat" w:cs="Arial"/>
                <w:sz w:val="16"/>
                <w:szCs w:val="16"/>
              </w:rPr>
            </w:pPr>
          </w:p>
        </w:tc>
        <w:tc>
          <w:tcPr>
            <w:tcW w:w="957" w:type="dxa"/>
            <w:vAlign w:val="center"/>
          </w:tcPr>
          <w:p w14:paraId="1DFB6D86" w14:textId="7F3FA464" w:rsidR="00C2529E" w:rsidRPr="00903086" w:rsidRDefault="00C2529E" w:rsidP="00C2529E">
            <w:pPr>
              <w:widowControl w:val="0"/>
              <w:jc w:val="center"/>
              <w:rPr>
                <w:rFonts w:ascii="GHEA Grapalat" w:hAnsi="GHEA Grapalat" w:cs="Arial"/>
                <w:sz w:val="16"/>
                <w:szCs w:val="16"/>
              </w:rPr>
            </w:pPr>
          </w:p>
        </w:tc>
        <w:tc>
          <w:tcPr>
            <w:tcW w:w="850" w:type="dxa"/>
            <w:vAlign w:val="center"/>
          </w:tcPr>
          <w:p w14:paraId="51A5680C" w14:textId="1738F5F0" w:rsidR="00C2529E" w:rsidRPr="00903086" w:rsidRDefault="00C2529E" w:rsidP="00C2529E">
            <w:pPr>
              <w:widowControl w:val="0"/>
              <w:jc w:val="center"/>
              <w:rPr>
                <w:rFonts w:ascii="GHEA Grapalat" w:hAnsi="GHEA Grapalat" w:cs="Arial"/>
                <w:sz w:val="16"/>
                <w:szCs w:val="16"/>
              </w:rPr>
            </w:pPr>
          </w:p>
        </w:tc>
        <w:tc>
          <w:tcPr>
            <w:tcW w:w="785" w:type="dxa"/>
            <w:vAlign w:val="center"/>
          </w:tcPr>
          <w:p w14:paraId="5195814E" w14:textId="0986E62D" w:rsidR="00C2529E" w:rsidRPr="00D071E5" w:rsidRDefault="00C2529E" w:rsidP="00C2529E">
            <w:pPr>
              <w:widowControl w:val="0"/>
              <w:jc w:val="center"/>
              <w:rPr>
                <w:rFonts w:ascii="GHEA Grapalat" w:hAnsi="GHEA Grapalat"/>
                <w:b/>
                <w:sz w:val="16"/>
                <w:szCs w:val="16"/>
              </w:rPr>
            </w:pPr>
          </w:p>
        </w:tc>
      </w:tr>
      <w:tr w:rsidR="00C2529E" w:rsidRPr="00D071E5" w14:paraId="1541F2DD" w14:textId="77777777" w:rsidTr="00ED7E84">
        <w:trPr>
          <w:trHeight w:val="404"/>
          <w:jc w:val="center"/>
        </w:trPr>
        <w:tc>
          <w:tcPr>
            <w:tcW w:w="1693" w:type="dxa"/>
            <w:vAlign w:val="center"/>
          </w:tcPr>
          <w:p w14:paraId="79B65784" w14:textId="2706CD51" w:rsidR="00C2529E" w:rsidRPr="00D071E5"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2</w:t>
            </w:r>
          </w:p>
        </w:tc>
        <w:tc>
          <w:tcPr>
            <w:tcW w:w="2039" w:type="dxa"/>
            <w:vAlign w:val="center"/>
          </w:tcPr>
          <w:p w14:paraId="63486507" w14:textId="3547245D" w:rsidR="00C2529E" w:rsidRPr="00F125FB" w:rsidRDefault="00C2529E" w:rsidP="00C2529E">
            <w:pPr>
              <w:widowControl w:val="0"/>
              <w:jc w:val="center"/>
              <w:rPr>
                <w:rFonts w:ascii="GHEA Grapalat" w:hAnsi="GHEA Grapalat"/>
                <w:sz w:val="18"/>
                <w:szCs w:val="18"/>
              </w:rPr>
            </w:pPr>
            <w:r w:rsidRPr="00921D24">
              <w:rPr>
                <w:rFonts w:ascii="GHEA Grapalat" w:hAnsi="GHEA Grapalat" w:cs="Calibri"/>
                <w:sz w:val="16"/>
                <w:szCs w:val="16"/>
              </w:rPr>
              <w:t>15421100</w:t>
            </w:r>
          </w:p>
        </w:tc>
        <w:tc>
          <w:tcPr>
            <w:tcW w:w="1675" w:type="dxa"/>
            <w:vAlign w:val="center"/>
          </w:tcPr>
          <w:p w14:paraId="6B58A3F8" w14:textId="41A2DF7F" w:rsidR="00C2529E" w:rsidRPr="00D071E5" w:rsidRDefault="00C2529E" w:rsidP="00C2529E">
            <w:pPr>
              <w:widowControl w:val="0"/>
              <w:jc w:val="center"/>
              <w:rPr>
                <w:rFonts w:ascii="GHEA Grapalat" w:hAnsi="GHEA Grapalat"/>
                <w:b/>
                <w:sz w:val="20"/>
                <w:szCs w:val="20"/>
                <w:lang w:val="en-US"/>
              </w:rPr>
            </w:pPr>
            <w:r w:rsidRPr="00875F92">
              <w:rPr>
                <w:rFonts w:ascii="GHEA Grapalat" w:hAnsi="GHEA Grapalat"/>
                <w:sz w:val="16"/>
                <w:szCs w:val="16"/>
              </w:rPr>
              <w:t>Подсолнечное масло</w:t>
            </w:r>
          </w:p>
        </w:tc>
        <w:tc>
          <w:tcPr>
            <w:tcW w:w="955" w:type="dxa"/>
            <w:vAlign w:val="center"/>
          </w:tcPr>
          <w:p w14:paraId="4297468C" w14:textId="4D5D693C" w:rsidR="00C2529E" w:rsidRPr="00D071E5" w:rsidRDefault="00C2529E" w:rsidP="00C2529E">
            <w:pPr>
              <w:widowControl w:val="0"/>
              <w:jc w:val="center"/>
              <w:rPr>
                <w:rFonts w:ascii="GHEA Grapalat" w:hAnsi="GHEA Grapalat"/>
                <w:sz w:val="16"/>
                <w:szCs w:val="16"/>
              </w:rPr>
            </w:pPr>
          </w:p>
        </w:tc>
        <w:tc>
          <w:tcPr>
            <w:tcW w:w="976" w:type="dxa"/>
            <w:vAlign w:val="center"/>
          </w:tcPr>
          <w:p w14:paraId="407A409A" w14:textId="645288F7" w:rsidR="00C2529E" w:rsidRPr="00D071E5" w:rsidRDefault="00C2529E" w:rsidP="00C2529E">
            <w:pPr>
              <w:widowControl w:val="0"/>
              <w:jc w:val="center"/>
              <w:rPr>
                <w:rFonts w:ascii="GHEA Grapalat" w:hAnsi="GHEA Grapalat"/>
                <w:sz w:val="16"/>
                <w:szCs w:val="16"/>
              </w:rPr>
            </w:pPr>
          </w:p>
        </w:tc>
        <w:tc>
          <w:tcPr>
            <w:tcW w:w="689" w:type="dxa"/>
            <w:vAlign w:val="center"/>
          </w:tcPr>
          <w:p w14:paraId="2D0D2252" w14:textId="6DD6CBBA" w:rsidR="00C2529E" w:rsidRPr="00D071E5" w:rsidRDefault="00C2529E" w:rsidP="00C2529E">
            <w:pPr>
              <w:widowControl w:val="0"/>
              <w:jc w:val="center"/>
              <w:rPr>
                <w:rFonts w:ascii="GHEA Grapalat" w:hAnsi="GHEA Grapalat"/>
                <w:sz w:val="16"/>
                <w:szCs w:val="16"/>
              </w:rPr>
            </w:pPr>
          </w:p>
        </w:tc>
        <w:tc>
          <w:tcPr>
            <w:tcW w:w="834" w:type="dxa"/>
            <w:vAlign w:val="center"/>
          </w:tcPr>
          <w:p w14:paraId="6BEA7D7A" w14:textId="16A9094F" w:rsidR="00C2529E" w:rsidRPr="00D071E5" w:rsidRDefault="00C2529E" w:rsidP="00C2529E">
            <w:pPr>
              <w:widowControl w:val="0"/>
              <w:jc w:val="center"/>
              <w:rPr>
                <w:rFonts w:ascii="GHEA Grapalat" w:hAnsi="GHEA Grapalat"/>
                <w:sz w:val="16"/>
                <w:szCs w:val="16"/>
              </w:rPr>
            </w:pPr>
          </w:p>
        </w:tc>
        <w:tc>
          <w:tcPr>
            <w:tcW w:w="591" w:type="dxa"/>
            <w:vAlign w:val="center"/>
          </w:tcPr>
          <w:p w14:paraId="1DDC9B6C" w14:textId="155C72B3" w:rsidR="00C2529E" w:rsidRPr="00D071E5" w:rsidRDefault="00C2529E" w:rsidP="00C2529E">
            <w:pPr>
              <w:widowControl w:val="0"/>
              <w:jc w:val="center"/>
              <w:rPr>
                <w:rFonts w:ascii="GHEA Grapalat" w:hAnsi="GHEA Grapalat"/>
                <w:sz w:val="16"/>
                <w:szCs w:val="16"/>
              </w:rPr>
            </w:pPr>
          </w:p>
        </w:tc>
        <w:tc>
          <w:tcPr>
            <w:tcW w:w="606" w:type="dxa"/>
            <w:vAlign w:val="center"/>
          </w:tcPr>
          <w:p w14:paraId="33433981"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3501D757"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22AEF767"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2D55F93E" w14:textId="569875B7" w:rsidR="00C2529E" w:rsidRPr="00903086" w:rsidRDefault="00C2529E" w:rsidP="00C2529E">
            <w:pPr>
              <w:widowControl w:val="0"/>
              <w:jc w:val="center"/>
              <w:rPr>
                <w:rFonts w:ascii="GHEA Grapalat" w:hAnsi="GHEA Grapalat"/>
                <w:sz w:val="16"/>
                <w:szCs w:val="16"/>
                <w:lang w:val="en-US"/>
              </w:rPr>
            </w:pPr>
          </w:p>
        </w:tc>
        <w:tc>
          <w:tcPr>
            <w:tcW w:w="848" w:type="dxa"/>
            <w:vAlign w:val="center"/>
          </w:tcPr>
          <w:p w14:paraId="56479CA9" w14:textId="5F9AF43B" w:rsidR="00C2529E" w:rsidRPr="00903086" w:rsidRDefault="00C2529E" w:rsidP="00C2529E">
            <w:pPr>
              <w:widowControl w:val="0"/>
              <w:jc w:val="center"/>
              <w:rPr>
                <w:rFonts w:ascii="GHEA Grapalat" w:hAnsi="GHEA Grapalat"/>
                <w:sz w:val="16"/>
                <w:szCs w:val="16"/>
                <w:lang w:val="en-US"/>
              </w:rPr>
            </w:pPr>
          </w:p>
        </w:tc>
        <w:tc>
          <w:tcPr>
            <w:tcW w:w="957" w:type="dxa"/>
            <w:vAlign w:val="center"/>
          </w:tcPr>
          <w:p w14:paraId="1451D0C5" w14:textId="5977AFAA" w:rsidR="00C2529E" w:rsidRPr="00903086" w:rsidRDefault="00C2529E" w:rsidP="00C2529E">
            <w:pPr>
              <w:widowControl w:val="0"/>
              <w:jc w:val="center"/>
              <w:rPr>
                <w:rFonts w:ascii="GHEA Grapalat" w:hAnsi="GHEA Grapalat"/>
                <w:sz w:val="16"/>
                <w:szCs w:val="16"/>
                <w:lang w:val="en-US"/>
              </w:rPr>
            </w:pPr>
          </w:p>
        </w:tc>
        <w:tc>
          <w:tcPr>
            <w:tcW w:w="850" w:type="dxa"/>
            <w:vAlign w:val="center"/>
          </w:tcPr>
          <w:p w14:paraId="21C2D316" w14:textId="46F5A996" w:rsidR="00C2529E" w:rsidRPr="00903086" w:rsidRDefault="00C2529E" w:rsidP="00C2529E">
            <w:pPr>
              <w:widowControl w:val="0"/>
              <w:jc w:val="center"/>
              <w:rPr>
                <w:rFonts w:ascii="GHEA Grapalat" w:hAnsi="GHEA Grapalat"/>
                <w:sz w:val="16"/>
                <w:szCs w:val="16"/>
              </w:rPr>
            </w:pPr>
          </w:p>
        </w:tc>
        <w:tc>
          <w:tcPr>
            <w:tcW w:w="785" w:type="dxa"/>
            <w:vAlign w:val="center"/>
          </w:tcPr>
          <w:p w14:paraId="4A28AB57" w14:textId="45BEE21F" w:rsidR="00C2529E" w:rsidRPr="00D071E5" w:rsidRDefault="00C2529E" w:rsidP="00C2529E">
            <w:pPr>
              <w:widowControl w:val="0"/>
              <w:jc w:val="center"/>
              <w:rPr>
                <w:rFonts w:ascii="GHEA Grapalat" w:hAnsi="GHEA Grapalat"/>
                <w:sz w:val="16"/>
                <w:szCs w:val="16"/>
              </w:rPr>
            </w:pPr>
          </w:p>
        </w:tc>
      </w:tr>
      <w:tr w:rsidR="00C2529E" w:rsidRPr="00D071E5" w14:paraId="4B2B4227" w14:textId="77777777" w:rsidTr="00ED7E84">
        <w:trPr>
          <w:trHeight w:val="404"/>
          <w:jc w:val="center"/>
        </w:trPr>
        <w:tc>
          <w:tcPr>
            <w:tcW w:w="1693" w:type="dxa"/>
            <w:vAlign w:val="center"/>
          </w:tcPr>
          <w:p w14:paraId="52D4E360" w14:textId="44748B5E" w:rsidR="00C2529E" w:rsidRPr="00D071E5"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3</w:t>
            </w:r>
          </w:p>
        </w:tc>
        <w:tc>
          <w:tcPr>
            <w:tcW w:w="2039" w:type="dxa"/>
            <w:vAlign w:val="center"/>
          </w:tcPr>
          <w:p w14:paraId="4C23AF38" w14:textId="2325404F" w:rsidR="00C2529E" w:rsidRPr="00F125FB" w:rsidRDefault="00C2529E" w:rsidP="00C2529E">
            <w:pPr>
              <w:widowControl w:val="0"/>
              <w:jc w:val="center"/>
              <w:rPr>
                <w:rFonts w:ascii="GHEA Grapalat" w:hAnsi="GHEA Grapalat"/>
                <w:sz w:val="18"/>
                <w:szCs w:val="18"/>
              </w:rPr>
            </w:pPr>
            <w:r w:rsidRPr="00921D24">
              <w:rPr>
                <w:rFonts w:ascii="GHEA Grapalat" w:hAnsi="GHEA Grapalat" w:cs="Calibri"/>
                <w:sz w:val="16"/>
                <w:szCs w:val="16"/>
              </w:rPr>
              <w:t>15614200</w:t>
            </w:r>
          </w:p>
        </w:tc>
        <w:tc>
          <w:tcPr>
            <w:tcW w:w="1675" w:type="dxa"/>
            <w:vAlign w:val="center"/>
          </w:tcPr>
          <w:p w14:paraId="1005CCEA" w14:textId="5807AFA2" w:rsidR="00C2529E" w:rsidRPr="00D071E5" w:rsidRDefault="00C2529E" w:rsidP="00C2529E">
            <w:pPr>
              <w:widowControl w:val="0"/>
              <w:jc w:val="center"/>
              <w:rPr>
                <w:rFonts w:ascii="GHEA Grapalat" w:hAnsi="GHEA Grapalat"/>
                <w:b/>
                <w:sz w:val="20"/>
                <w:szCs w:val="20"/>
                <w:lang w:val="en-US"/>
              </w:rPr>
            </w:pPr>
            <w:r w:rsidRPr="00875F92">
              <w:rPr>
                <w:rFonts w:ascii="GHEA Grapalat" w:hAnsi="GHEA Grapalat"/>
                <w:sz w:val="16"/>
                <w:szCs w:val="16"/>
              </w:rPr>
              <w:t>Рис</w:t>
            </w:r>
          </w:p>
        </w:tc>
        <w:tc>
          <w:tcPr>
            <w:tcW w:w="955" w:type="dxa"/>
            <w:vAlign w:val="center"/>
          </w:tcPr>
          <w:p w14:paraId="4992F11E" w14:textId="752CFCA2" w:rsidR="00C2529E" w:rsidRPr="00D071E5" w:rsidRDefault="00C2529E" w:rsidP="00C2529E">
            <w:pPr>
              <w:widowControl w:val="0"/>
              <w:jc w:val="center"/>
              <w:rPr>
                <w:rFonts w:ascii="GHEA Grapalat" w:hAnsi="GHEA Grapalat"/>
                <w:sz w:val="16"/>
                <w:szCs w:val="16"/>
              </w:rPr>
            </w:pPr>
          </w:p>
        </w:tc>
        <w:tc>
          <w:tcPr>
            <w:tcW w:w="976" w:type="dxa"/>
            <w:vAlign w:val="center"/>
          </w:tcPr>
          <w:p w14:paraId="2538EA03" w14:textId="4EC84C89" w:rsidR="00C2529E" w:rsidRPr="00D071E5" w:rsidRDefault="00C2529E" w:rsidP="00C2529E">
            <w:pPr>
              <w:widowControl w:val="0"/>
              <w:jc w:val="center"/>
              <w:rPr>
                <w:rFonts w:ascii="GHEA Grapalat" w:hAnsi="GHEA Grapalat"/>
                <w:sz w:val="16"/>
                <w:szCs w:val="16"/>
              </w:rPr>
            </w:pPr>
          </w:p>
        </w:tc>
        <w:tc>
          <w:tcPr>
            <w:tcW w:w="689" w:type="dxa"/>
            <w:vAlign w:val="center"/>
          </w:tcPr>
          <w:p w14:paraId="13762DF7" w14:textId="0894C7F9" w:rsidR="00C2529E" w:rsidRPr="00D071E5" w:rsidRDefault="00C2529E" w:rsidP="00C2529E">
            <w:pPr>
              <w:widowControl w:val="0"/>
              <w:jc w:val="center"/>
              <w:rPr>
                <w:rFonts w:ascii="GHEA Grapalat" w:hAnsi="GHEA Grapalat"/>
                <w:sz w:val="16"/>
                <w:szCs w:val="16"/>
              </w:rPr>
            </w:pPr>
          </w:p>
        </w:tc>
        <w:tc>
          <w:tcPr>
            <w:tcW w:w="834" w:type="dxa"/>
            <w:vAlign w:val="center"/>
          </w:tcPr>
          <w:p w14:paraId="37CE0B09" w14:textId="3D47DA76" w:rsidR="00C2529E" w:rsidRPr="00D071E5" w:rsidRDefault="00C2529E" w:rsidP="00C2529E">
            <w:pPr>
              <w:widowControl w:val="0"/>
              <w:jc w:val="center"/>
              <w:rPr>
                <w:rFonts w:ascii="GHEA Grapalat" w:hAnsi="GHEA Grapalat"/>
                <w:sz w:val="16"/>
                <w:szCs w:val="16"/>
              </w:rPr>
            </w:pPr>
          </w:p>
        </w:tc>
        <w:tc>
          <w:tcPr>
            <w:tcW w:w="591" w:type="dxa"/>
            <w:vAlign w:val="center"/>
          </w:tcPr>
          <w:p w14:paraId="768A3BD9" w14:textId="139B0628" w:rsidR="00C2529E" w:rsidRPr="00D071E5" w:rsidRDefault="00C2529E" w:rsidP="00C2529E">
            <w:pPr>
              <w:widowControl w:val="0"/>
              <w:jc w:val="center"/>
              <w:rPr>
                <w:rFonts w:ascii="GHEA Grapalat" w:hAnsi="GHEA Grapalat"/>
                <w:sz w:val="16"/>
                <w:szCs w:val="16"/>
              </w:rPr>
            </w:pPr>
          </w:p>
        </w:tc>
        <w:tc>
          <w:tcPr>
            <w:tcW w:w="606" w:type="dxa"/>
            <w:vAlign w:val="center"/>
          </w:tcPr>
          <w:p w14:paraId="3026DD08"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5DFA56A5"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67DAD081"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507DD987" w14:textId="178D794D" w:rsidR="00C2529E" w:rsidRPr="00903086" w:rsidRDefault="00C2529E" w:rsidP="00C2529E">
            <w:pPr>
              <w:widowControl w:val="0"/>
              <w:jc w:val="center"/>
              <w:rPr>
                <w:rFonts w:ascii="GHEA Grapalat" w:hAnsi="GHEA Grapalat"/>
                <w:sz w:val="16"/>
                <w:szCs w:val="16"/>
              </w:rPr>
            </w:pPr>
          </w:p>
        </w:tc>
        <w:tc>
          <w:tcPr>
            <w:tcW w:w="848" w:type="dxa"/>
            <w:vAlign w:val="center"/>
          </w:tcPr>
          <w:p w14:paraId="070EE2C5" w14:textId="2ECD5D9F" w:rsidR="00C2529E" w:rsidRPr="00903086" w:rsidRDefault="00C2529E" w:rsidP="00C2529E">
            <w:pPr>
              <w:widowControl w:val="0"/>
              <w:jc w:val="center"/>
              <w:rPr>
                <w:rFonts w:ascii="GHEA Grapalat" w:hAnsi="GHEA Grapalat"/>
                <w:sz w:val="16"/>
                <w:szCs w:val="16"/>
              </w:rPr>
            </w:pPr>
          </w:p>
        </w:tc>
        <w:tc>
          <w:tcPr>
            <w:tcW w:w="957" w:type="dxa"/>
            <w:vAlign w:val="center"/>
          </w:tcPr>
          <w:p w14:paraId="611E410F" w14:textId="2E8B3DC4" w:rsidR="00C2529E" w:rsidRPr="00903086" w:rsidRDefault="00C2529E" w:rsidP="00C2529E">
            <w:pPr>
              <w:widowControl w:val="0"/>
              <w:jc w:val="center"/>
              <w:rPr>
                <w:rFonts w:ascii="GHEA Grapalat" w:hAnsi="GHEA Grapalat"/>
                <w:sz w:val="16"/>
                <w:szCs w:val="16"/>
              </w:rPr>
            </w:pPr>
          </w:p>
        </w:tc>
        <w:tc>
          <w:tcPr>
            <w:tcW w:w="850" w:type="dxa"/>
            <w:vAlign w:val="center"/>
          </w:tcPr>
          <w:p w14:paraId="60B2BDB4" w14:textId="4CB7497E" w:rsidR="00C2529E" w:rsidRPr="00903086" w:rsidRDefault="00C2529E" w:rsidP="00C2529E">
            <w:pPr>
              <w:widowControl w:val="0"/>
              <w:jc w:val="center"/>
              <w:rPr>
                <w:rFonts w:ascii="GHEA Grapalat" w:hAnsi="GHEA Grapalat"/>
                <w:sz w:val="16"/>
                <w:szCs w:val="16"/>
              </w:rPr>
            </w:pPr>
          </w:p>
        </w:tc>
        <w:tc>
          <w:tcPr>
            <w:tcW w:w="785" w:type="dxa"/>
            <w:vAlign w:val="center"/>
          </w:tcPr>
          <w:p w14:paraId="442499C0" w14:textId="31E8D81B" w:rsidR="00C2529E" w:rsidRPr="00D071E5" w:rsidRDefault="00C2529E" w:rsidP="00C2529E">
            <w:pPr>
              <w:widowControl w:val="0"/>
              <w:jc w:val="center"/>
              <w:rPr>
                <w:rFonts w:ascii="GHEA Grapalat" w:hAnsi="GHEA Grapalat"/>
                <w:sz w:val="16"/>
                <w:szCs w:val="16"/>
              </w:rPr>
            </w:pPr>
          </w:p>
        </w:tc>
      </w:tr>
      <w:tr w:rsidR="00C2529E" w:rsidRPr="00D071E5" w14:paraId="16E2B2E1" w14:textId="77777777" w:rsidTr="00ED7E84">
        <w:trPr>
          <w:trHeight w:val="404"/>
          <w:jc w:val="center"/>
        </w:trPr>
        <w:tc>
          <w:tcPr>
            <w:tcW w:w="1693" w:type="dxa"/>
            <w:vAlign w:val="center"/>
          </w:tcPr>
          <w:p w14:paraId="77F9928E" w14:textId="734509B1" w:rsidR="00C2529E" w:rsidRPr="00D071E5"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4</w:t>
            </w:r>
          </w:p>
        </w:tc>
        <w:tc>
          <w:tcPr>
            <w:tcW w:w="2039" w:type="dxa"/>
            <w:vAlign w:val="center"/>
          </w:tcPr>
          <w:p w14:paraId="3C7841D5" w14:textId="7320ADAD" w:rsidR="00C2529E" w:rsidRPr="00F125FB" w:rsidRDefault="00C2529E" w:rsidP="00C2529E">
            <w:pPr>
              <w:widowControl w:val="0"/>
              <w:jc w:val="center"/>
              <w:rPr>
                <w:rFonts w:ascii="GHEA Grapalat" w:hAnsi="GHEA Grapalat"/>
                <w:sz w:val="18"/>
                <w:szCs w:val="18"/>
              </w:rPr>
            </w:pPr>
            <w:r w:rsidRPr="00921D24">
              <w:rPr>
                <w:rFonts w:ascii="GHEA Grapalat" w:hAnsi="GHEA Grapalat" w:cs="Calibri"/>
                <w:sz w:val="16"/>
                <w:szCs w:val="16"/>
              </w:rPr>
              <w:t>3221110</w:t>
            </w:r>
          </w:p>
        </w:tc>
        <w:tc>
          <w:tcPr>
            <w:tcW w:w="1675" w:type="dxa"/>
            <w:vAlign w:val="center"/>
          </w:tcPr>
          <w:p w14:paraId="6C8256AD" w14:textId="54F8A679" w:rsidR="00C2529E" w:rsidRPr="00D071E5" w:rsidRDefault="00C2529E" w:rsidP="00C2529E">
            <w:pPr>
              <w:widowControl w:val="0"/>
              <w:jc w:val="center"/>
              <w:rPr>
                <w:rFonts w:ascii="GHEA Grapalat" w:hAnsi="GHEA Grapalat"/>
                <w:b/>
                <w:sz w:val="20"/>
                <w:szCs w:val="20"/>
                <w:lang w:val="en-US"/>
              </w:rPr>
            </w:pPr>
            <w:r w:rsidRPr="00875F92">
              <w:rPr>
                <w:rFonts w:ascii="GHEA Grapalat" w:hAnsi="GHEA Grapalat"/>
                <w:sz w:val="16"/>
                <w:szCs w:val="16"/>
              </w:rPr>
              <w:t>Морковь</w:t>
            </w:r>
          </w:p>
        </w:tc>
        <w:tc>
          <w:tcPr>
            <w:tcW w:w="955" w:type="dxa"/>
            <w:vAlign w:val="center"/>
          </w:tcPr>
          <w:p w14:paraId="5F4423EE" w14:textId="346438EC" w:rsidR="00C2529E" w:rsidRPr="00D071E5" w:rsidRDefault="00C2529E" w:rsidP="00C2529E">
            <w:pPr>
              <w:widowControl w:val="0"/>
              <w:jc w:val="center"/>
              <w:rPr>
                <w:rFonts w:ascii="GHEA Grapalat" w:hAnsi="GHEA Grapalat"/>
                <w:sz w:val="16"/>
                <w:szCs w:val="16"/>
              </w:rPr>
            </w:pPr>
          </w:p>
        </w:tc>
        <w:tc>
          <w:tcPr>
            <w:tcW w:w="976" w:type="dxa"/>
            <w:vAlign w:val="center"/>
          </w:tcPr>
          <w:p w14:paraId="54234FAE" w14:textId="1DB49927" w:rsidR="00C2529E" w:rsidRPr="00D071E5" w:rsidRDefault="00C2529E" w:rsidP="00C2529E">
            <w:pPr>
              <w:widowControl w:val="0"/>
              <w:jc w:val="center"/>
              <w:rPr>
                <w:rFonts w:ascii="GHEA Grapalat" w:hAnsi="GHEA Grapalat"/>
                <w:sz w:val="16"/>
                <w:szCs w:val="16"/>
              </w:rPr>
            </w:pPr>
          </w:p>
        </w:tc>
        <w:tc>
          <w:tcPr>
            <w:tcW w:w="689" w:type="dxa"/>
            <w:vAlign w:val="center"/>
          </w:tcPr>
          <w:p w14:paraId="69B4A777" w14:textId="72E6DCE1" w:rsidR="00C2529E" w:rsidRPr="00D071E5" w:rsidRDefault="00C2529E" w:rsidP="00C2529E">
            <w:pPr>
              <w:widowControl w:val="0"/>
              <w:jc w:val="center"/>
              <w:rPr>
                <w:rFonts w:ascii="GHEA Grapalat" w:hAnsi="GHEA Grapalat"/>
                <w:sz w:val="16"/>
                <w:szCs w:val="16"/>
              </w:rPr>
            </w:pPr>
          </w:p>
        </w:tc>
        <w:tc>
          <w:tcPr>
            <w:tcW w:w="834" w:type="dxa"/>
            <w:vAlign w:val="center"/>
          </w:tcPr>
          <w:p w14:paraId="52897797" w14:textId="373477DB" w:rsidR="00C2529E" w:rsidRPr="00D071E5" w:rsidRDefault="00C2529E" w:rsidP="00C2529E">
            <w:pPr>
              <w:widowControl w:val="0"/>
              <w:jc w:val="center"/>
              <w:rPr>
                <w:rFonts w:ascii="GHEA Grapalat" w:hAnsi="GHEA Grapalat"/>
                <w:sz w:val="16"/>
                <w:szCs w:val="16"/>
              </w:rPr>
            </w:pPr>
          </w:p>
        </w:tc>
        <w:tc>
          <w:tcPr>
            <w:tcW w:w="591" w:type="dxa"/>
            <w:vAlign w:val="center"/>
          </w:tcPr>
          <w:p w14:paraId="7EBDC341" w14:textId="59E4BD06" w:rsidR="00C2529E" w:rsidRPr="00D071E5" w:rsidRDefault="00C2529E" w:rsidP="00C2529E">
            <w:pPr>
              <w:widowControl w:val="0"/>
              <w:jc w:val="center"/>
              <w:rPr>
                <w:rFonts w:ascii="GHEA Grapalat" w:hAnsi="GHEA Grapalat"/>
                <w:sz w:val="16"/>
                <w:szCs w:val="16"/>
              </w:rPr>
            </w:pPr>
          </w:p>
        </w:tc>
        <w:tc>
          <w:tcPr>
            <w:tcW w:w="606" w:type="dxa"/>
            <w:vAlign w:val="center"/>
          </w:tcPr>
          <w:p w14:paraId="50F887ED"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69837DEA"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74826CA5"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4A8EF2B2" w14:textId="73794234" w:rsidR="00C2529E" w:rsidRPr="00903086" w:rsidRDefault="00C2529E" w:rsidP="00C2529E">
            <w:pPr>
              <w:widowControl w:val="0"/>
              <w:jc w:val="center"/>
              <w:rPr>
                <w:rFonts w:ascii="GHEA Grapalat" w:hAnsi="GHEA Grapalat"/>
                <w:sz w:val="16"/>
                <w:szCs w:val="16"/>
              </w:rPr>
            </w:pPr>
          </w:p>
        </w:tc>
        <w:tc>
          <w:tcPr>
            <w:tcW w:w="848" w:type="dxa"/>
            <w:vAlign w:val="center"/>
          </w:tcPr>
          <w:p w14:paraId="69018123" w14:textId="446861B5" w:rsidR="00C2529E" w:rsidRPr="00903086" w:rsidRDefault="00C2529E" w:rsidP="00C2529E">
            <w:pPr>
              <w:widowControl w:val="0"/>
              <w:jc w:val="center"/>
              <w:rPr>
                <w:rFonts w:ascii="GHEA Grapalat" w:hAnsi="GHEA Grapalat"/>
                <w:sz w:val="16"/>
                <w:szCs w:val="16"/>
              </w:rPr>
            </w:pPr>
          </w:p>
        </w:tc>
        <w:tc>
          <w:tcPr>
            <w:tcW w:w="957" w:type="dxa"/>
            <w:vAlign w:val="center"/>
          </w:tcPr>
          <w:p w14:paraId="79C3F9D2" w14:textId="404223E8" w:rsidR="00C2529E" w:rsidRPr="00903086" w:rsidRDefault="00C2529E" w:rsidP="00C2529E">
            <w:pPr>
              <w:widowControl w:val="0"/>
              <w:jc w:val="center"/>
              <w:rPr>
                <w:rFonts w:ascii="GHEA Grapalat" w:hAnsi="GHEA Grapalat"/>
                <w:sz w:val="16"/>
                <w:szCs w:val="16"/>
              </w:rPr>
            </w:pPr>
          </w:p>
        </w:tc>
        <w:tc>
          <w:tcPr>
            <w:tcW w:w="850" w:type="dxa"/>
            <w:vAlign w:val="center"/>
          </w:tcPr>
          <w:p w14:paraId="6E53F2E2" w14:textId="454341DA" w:rsidR="00C2529E" w:rsidRPr="00903086" w:rsidRDefault="00C2529E" w:rsidP="00C2529E">
            <w:pPr>
              <w:widowControl w:val="0"/>
              <w:jc w:val="center"/>
              <w:rPr>
                <w:rFonts w:ascii="GHEA Grapalat" w:hAnsi="GHEA Grapalat"/>
                <w:sz w:val="16"/>
                <w:szCs w:val="16"/>
              </w:rPr>
            </w:pPr>
          </w:p>
        </w:tc>
        <w:tc>
          <w:tcPr>
            <w:tcW w:w="785" w:type="dxa"/>
            <w:vAlign w:val="center"/>
          </w:tcPr>
          <w:p w14:paraId="2599C336" w14:textId="29733EF7" w:rsidR="00C2529E" w:rsidRPr="00D071E5" w:rsidRDefault="00C2529E" w:rsidP="00C2529E">
            <w:pPr>
              <w:widowControl w:val="0"/>
              <w:jc w:val="center"/>
              <w:rPr>
                <w:rFonts w:ascii="GHEA Grapalat" w:hAnsi="GHEA Grapalat"/>
                <w:sz w:val="16"/>
                <w:szCs w:val="16"/>
              </w:rPr>
            </w:pPr>
          </w:p>
        </w:tc>
      </w:tr>
      <w:tr w:rsidR="00C2529E" w:rsidRPr="00D071E5" w14:paraId="00DE975F" w14:textId="77777777" w:rsidTr="00ED7E84">
        <w:trPr>
          <w:trHeight w:val="404"/>
          <w:jc w:val="center"/>
        </w:trPr>
        <w:tc>
          <w:tcPr>
            <w:tcW w:w="1693" w:type="dxa"/>
            <w:vAlign w:val="center"/>
          </w:tcPr>
          <w:p w14:paraId="03044745" w14:textId="02FA2B10" w:rsidR="00C2529E" w:rsidRPr="00D071E5"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5</w:t>
            </w:r>
          </w:p>
        </w:tc>
        <w:tc>
          <w:tcPr>
            <w:tcW w:w="2039" w:type="dxa"/>
            <w:vAlign w:val="center"/>
          </w:tcPr>
          <w:p w14:paraId="562EC176" w14:textId="559F5F9B" w:rsidR="00C2529E" w:rsidRPr="00F125FB" w:rsidRDefault="00C2529E" w:rsidP="00C2529E">
            <w:pPr>
              <w:widowControl w:val="0"/>
              <w:jc w:val="center"/>
              <w:rPr>
                <w:rFonts w:ascii="GHEA Grapalat" w:hAnsi="GHEA Grapalat"/>
                <w:sz w:val="18"/>
                <w:szCs w:val="18"/>
              </w:rPr>
            </w:pPr>
            <w:r w:rsidRPr="00921D24">
              <w:rPr>
                <w:rFonts w:ascii="GHEA Grapalat" w:hAnsi="GHEA Grapalat" w:cs="Calibri"/>
                <w:sz w:val="16"/>
                <w:szCs w:val="16"/>
              </w:rPr>
              <w:t>15331151</w:t>
            </w:r>
          </w:p>
        </w:tc>
        <w:tc>
          <w:tcPr>
            <w:tcW w:w="1675" w:type="dxa"/>
            <w:vAlign w:val="center"/>
          </w:tcPr>
          <w:p w14:paraId="5AC0A9D4" w14:textId="33B8DA4C" w:rsidR="00C2529E" w:rsidRPr="00D071E5" w:rsidRDefault="00C2529E" w:rsidP="00C2529E">
            <w:pPr>
              <w:widowControl w:val="0"/>
              <w:jc w:val="center"/>
              <w:rPr>
                <w:rFonts w:ascii="GHEA Grapalat" w:hAnsi="GHEA Grapalat"/>
                <w:b/>
                <w:sz w:val="20"/>
                <w:szCs w:val="20"/>
                <w:lang w:val="en-US"/>
              </w:rPr>
            </w:pPr>
            <w:r w:rsidRPr="00875F92">
              <w:rPr>
                <w:rFonts w:ascii="GHEA Grapalat" w:hAnsi="GHEA Grapalat"/>
                <w:sz w:val="16"/>
                <w:szCs w:val="16"/>
              </w:rPr>
              <w:t>Фасоль</w:t>
            </w:r>
          </w:p>
        </w:tc>
        <w:tc>
          <w:tcPr>
            <w:tcW w:w="955" w:type="dxa"/>
            <w:vAlign w:val="center"/>
          </w:tcPr>
          <w:p w14:paraId="2C401251" w14:textId="1C9A0773" w:rsidR="00C2529E" w:rsidRPr="00D071E5" w:rsidRDefault="00C2529E" w:rsidP="00C2529E">
            <w:pPr>
              <w:widowControl w:val="0"/>
              <w:jc w:val="center"/>
              <w:rPr>
                <w:rFonts w:ascii="GHEA Grapalat" w:hAnsi="GHEA Grapalat"/>
                <w:sz w:val="16"/>
                <w:szCs w:val="16"/>
              </w:rPr>
            </w:pPr>
          </w:p>
        </w:tc>
        <w:tc>
          <w:tcPr>
            <w:tcW w:w="976" w:type="dxa"/>
            <w:vAlign w:val="center"/>
          </w:tcPr>
          <w:p w14:paraId="310B8146" w14:textId="71E5EBF5" w:rsidR="00C2529E" w:rsidRPr="00D071E5" w:rsidRDefault="00C2529E" w:rsidP="00C2529E">
            <w:pPr>
              <w:widowControl w:val="0"/>
              <w:jc w:val="center"/>
              <w:rPr>
                <w:rFonts w:ascii="GHEA Grapalat" w:hAnsi="GHEA Grapalat"/>
                <w:sz w:val="16"/>
                <w:szCs w:val="16"/>
              </w:rPr>
            </w:pPr>
          </w:p>
        </w:tc>
        <w:tc>
          <w:tcPr>
            <w:tcW w:w="689" w:type="dxa"/>
            <w:vAlign w:val="center"/>
          </w:tcPr>
          <w:p w14:paraId="216B17B9" w14:textId="66374884" w:rsidR="00C2529E" w:rsidRPr="00D071E5" w:rsidRDefault="00C2529E" w:rsidP="00C2529E">
            <w:pPr>
              <w:widowControl w:val="0"/>
              <w:jc w:val="center"/>
              <w:rPr>
                <w:rFonts w:ascii="GHEA Grapalat" w:hAnsi="GHEA Grapalat"/>
                <w:sz w:val="16"/>
                <w:szCs w:val="16"/>
              </w:rPr>
            </w:pPr>
          </w:p>
        </w:tc>
        <w:tc>
          <w:tcPr>
            <w:tcW w:w="834" w:type="dxa"/>
            <w:vAlign w:val="center"/>
          </w:tcPr>
          <w:p w14:paraId="2479DE03" w14:textId="09C50401" w:rsidR="00C2529E" w:rsidRPr="00D071E5" w:rsidRDefault="00C2529E" w:rsidP="00C2529E">
            <w:pPr>
              <w:widowControl w:val="0"/>
              <w:jc w:val="center"/>
              <w:rPr>
                <w:rFonts w:ascii="GHEA Grapalat" w:hAnsi="GHEA Grapalat"/>
                <w:sz w:val="16"/>
                <w:szCs w:val="16"/>
              </w:rPr>
            </w:pPr>
          </w:p>
        </w:tc>
        <w:tc>
          <w:tcPr>
            <w:tcW w:w="591" w:type="dxa"/>
            <w:vAlign w:val="center"/>
          </w:tcPr>
          <w:p w14:paraId="7246EFB4" w14:textId="03E881B7" w:rsidR="00C2529E" w:rsidRPr="00D071E5" w:rsidRDefault="00C2529E" w:rsidP="00C2529E">
            <w:pPr>
              <w:widowControl w:val="0"/>
              <w:jc w:val="center"/>
              <w:rPr>
                <w:rFonts w:ascii="GHEA Grapalat" w:hAnsi="GHEA Grapalat"/>
                <w:sz w:val="16"/>
                <w:szCs w:val="16"/>
              </w:rPr>
            </w:pPr>
          </w:p>
        </w:tc>
        <w:tc>
          <w:tcPr>
            <w:tcW w:w="606" w:type="dxa"/>
            <w:vAlign w:val="center"/>
          </w:tcPr>
          <w:p w14:paraId="2666CBB2"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50A13684"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53B55166"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6E00A206" w14:textId="5531F26C" w:rsidR="00C2529E" w:rsidRPr="00903086" w:rsidRDefault="00C2529E" w:rsidP="00C2529E">
            <w:pPr>
              <w:widowControl w:val="0"/>
              <w:jc w:val="center"/>
              <w:rPr>
                <w:rFonts w:ascii="GHEA Grapalat" w:hAnsi="GHEA Grapalat"/>
                <w:sz w:val="16"/>
                <w:szCs w:val="16"/>
              </w:rPr>
            </w:pPr>
          </w:p>
        </w:tc>
        <w:tc>
          <w:tcPr>
            <w:tcW w:w="848" w:type="dxa"/>
            <w:vAlign w:val="center"/>
          </w:tcPr>
          <w:p w14:paraId="2954B691" w14:textId="7BE9D8E0" w:rsidR="00C2529E" w:rsidRPr="00903086" w:rsidRDefault="00C2529E" w:rsidP="00C2529E">
            <w:pPr>
              <w:widowControl w:val="0"/>
              <w:jc w:val="center"/>
              <w:rPr>
                <w:rFonts w:ascii="GHEA Grapalat" w:hAnsi="GHEA Grapalat"/>
                <w:sz w:val="16"/>
                <w:szCs w:val="16"/>
              </w:rPr>
            </w:pPr>
          </w:p>
        </w:tc>
        <w:tc>
          <w:tcPr>
            <w:tcW w:w="957" w:type="dxa"/>
            <w:vAlign w:val="center"/>
          </w:tcPr>
          <w:p w14:paraId="31ECB237" w14:textId="68B17BDE" w:rsidR="00C2529E" w:rsidRPr="00903086" w:rsidRDefault="00C2529E" w:rsidP="00C2529E">
            <w:pPr>
              <w:widowControl w:val="0"/>
              <w:jc w:val="center"/>
              <w:rPr>
                <w:rFonts w:ascii="GHEA Grapalat" w:hAnsi="GHEA Grapalat"/>
                <w:sz w:val="16"/>
                <w:szCs w:val="16"/>
              </w:rPr>
            </w:pPr>
          </w:p>
        </w:tc>
        <w:tc>
          <w:tcPr>
            <w:tcW w:w="850" w:type="dxa"/>
            <w:vAlign w:val="center"/>
          </w:tcPr>
          <w:p w14:paraId="607DC424" w14:textId="7558BF58" w:rsidR="00C2529E" w:rsidRPr="00903086" w:rsidRDefault="00C2529E" w:rsidP="00C2529E">
            <w:pPr>
              <w:widowControl w:val="0"/>
              <w:jc w:val="center"/>
              <w:rPr>
                <w:rFonts w:ascii="GHEA Grapalat" w:hAnsi="GHEA Grapalat"/>
                <w:sz w:val="16"/>
                <w:szCs w:val="16"/>
              </w:rPr>
            </w:pPr>
          </w:p>
        </w:tc>
        <w:tc>
          <w:tcPr>
            <w:tcW w:w="785" w:type="dxa"/>
            <w:vAlign w:val="center"/>
          </w:tcPr>
          <w:p w14:paraId="53DA82F3" w14:textId="0DEDC2D9" w:rsidR="00C2529E" w:rsidRPr="00D071E5" w:rsidRDefault="00C2529E" w:rsidP="00C2529E">
            <w:pPr>
              <w:widowControl w:val="0"/>
              <w:jc w:val="center"/>
              <w:rPr>
                <w:rFonts w:ascii="GHEA Grapalat" w:hAnsi="GHEA Grapalat"/>
                <w:sz w:val="16"/>
                <w:szCs w:val="16"/>
              </w:rPr>
            </w:pPr>
          </w:p>
        </w:tc>
      </w:tr>
      <w:tr w:rsidR="00C2529E" w:rsidRPr="00D071E5" w14:paraId="00163C5D" w14:textId="77777777" w:rsidTr="00ED7E84">
        <w:trPr>
          <w:trHeight w:val="404"/>
          <w:jc w:val="center"/>
        </w:trPr>
        <w:tc>
          <w:tcPr>
            <w:tcW w:w="1693" w:type="dxa"/>
            <w:vAlign w:val="center"/>
          </w:tcPr>
          <w:p w14:paraId="7EFBBFC9" w14:textId="4CBC464E" w:rsidR="00C2529E" w:rsidRPr="00D071E5"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6</w:t>
            </w:r>
          </w:p>
        </w:tc>
        <w:tc>
          <w:tcPr>
            <w:tcW w:w="2039" w:type="dxa"/>
            <w:vAlign w:val="center"/>
          </w:tcPr>
          <w:p w14:paraId="1AF98166" w14:textId="17927129" w:rsidR="00C2529E" w:rsidRPr="00F125FB" w:rsidRDefault="00C2529E" w:rsidP="00C2529E">
            <w:pPr>
              <w:widowControl w:val="0"/>
              <w:jc w:val="center"/>
              <w:rPr>
                <w:rFonts w:ascii="GHEA Grapalat" w:hAnsi="GHEA Grapalat"/>
                <w:sz w:val="18"/>
                <w:szCs w:val="18"/>
              </w:rPr>
            </w:pPr>
            <w:r w:rsidRPr="00921D24">
              <w:rPr>
                <w:rFonts w:ascii="GHEA Grapalat" w:hAnsi="GHEA Grapalat" w:cs="Calibri"/>
                <w:sz w:val="16"/>
                <w:szCs w:val="16"/>
              </w:rPr>
              <w:t>3222128</w:t>
            </w:r>
          </w:p>
        </w:tc>
        <w:tc>
          <w:tcPr>
            <w:tcW w:w="1675" w:type="dxa"/>
            <w:vAlign w:val="center"/>
          </w:tcPr>
          <w:p w14:paraId="70E5F7CC" w14:textId="46D0234B" w:rsidR="00C2529E" w:rsidRPr="00D071E5" w:rsidRDefault="00C2529E" w:rsidP="00C2529E">
            <w:pPr>
              <w:widowControl w:val="0"/>
              <w:jc w:val="center"/>
              <w:rPr>
                <w:rFonts w:ascii="GHEA Grapalat" w:hAnsi="GHEA Grapalat"/>
                <w:b/>
                <w:sz w:val="20"/>
                <w:szCs w:val="20"/>
                <w:lang w:val="en-US"/>
              </w:rPr>
            </w:pPr>
            <w:r w:rsidRPr="00875F92">
              <w:rPr>
                <w:rFonts w:ascii="GHEA Grapalat" w:hAnsi="GHEA Grapalat"/>
                <w:sz w:val="16"/>
                <w:szCs w:val="16"/>
              </w:rPr>
              <w:t>Яблоко</w:t>
            </w:r>
          </w:p>
        </w:tc>
        <w:tc>
          <w:tcPr>
            <w:tcW w:w="955" w:type="dxa"/>
            <w:vAlign w:val="center"/>
          </w:tcPr>
          <w:p w14:paraId="416053D5" w14:textId="63E7A23D" w:rsidR="00C2529E" w:rsidRPr="00D071E5" w:rsidRDefault="00C2529E" w:rsidP="00C2529E">
            <w:pPr>
              <w:widowControl w:val="0"/>
              <w:jc w:val="center"/>
              <w:rPr>
                <w:rFonts w:ascii="GHEA Grapalat" w:hAnsi="GHEA Grapalat"/>
                <w:sz w:val="16"/>
                <w:szCs w:val="16"/>
              </w:rPr>
            </w:pPr>
          </w:p>
        </w:tc>
        <w:tc>
          <w:tcPr>
            <w:tcW w:w="976" w:type="dxa"/>
            <w:vAlign w:val="center"/>
          </w:tcPr>
          <w:p w14:paraId="277CDCA2" w14:textId="3F02A7AE" w:rsidR="00C2529E" w:rsidRPr="00D071E5" w:rsidRDefault="00C2529E" w:rsidP="00C2529E">
            <w:pPr>
              <w:widowControl w:val="0"/>
              <w:jc w:val="center"/>
              <w:rPr>
                <w:rFonts w:ascii="GHEA Grapalat" w:hAnsi="GHEA Grapalat"/>
                <w:sz w:val="16"/>
                <w:szCs w:val="16"/>
              </w:rPr>
            </w:pPr>
          </w:p>
        </w:tc>
        <w:tc>
          <w:tcPr>
            <w:tcW w:w="689" w:type="dxa"/>
            <w:vAlign w:val="center"/>
          </w:tcPr>
          <w:p w14:paraId="7C290CE9" w14:textId="630B2E78" w:rsidR="00C2529E" w:rsidRPr="00D071E5" w:rsidRDefault="00C2529E" w:rsidP="00C2529E">
            <w:pPr>
              <w:widowControl w:val="0"/>
              <w:jc w:val="center"/>
              <w:rPr>
                <w:rFonts w:ascii="GHEA Grapalat" w:hAnsi="GHEA Grapalat"/>
                <w:sz w:val="16"/>
                <w:szCs w:val="16"/>
              </w:rPr>
            </w:pPr>
          </w:p>
        </w:tc>
        <w:tc>
          <w:tcPr>
            <w:tcW w:w="834" w:type="dxa"/>
            <w:vAlign w:val="center"/>
          </w:tcPr>
          <w:p w14:paraId="4DE15396" w14:textId="4B9660C4" w:rsidR="00C2529E" w:rsidRPr="00D071E5" w:rsidRDefault="00C2529E" w:rsidP="00C2529E">
            <w:pPr>
              <w:widowControl w:val="0"/>
              <w:jc w:val="center"/>
              <w:rPr>
                <w:rFonts w:ascii="GHEA Grapalat" w:hAnsi="GHEA Grapalat"/>
                <w:sz w:val="16"/>
                <w:szCs w:val="16"/>
              </w:rPr>
            </w:pPr>
          </w:p>
        </w:tc>
        <w:tc>
          <w:tcPr>
            <w:tcW w:w="591" w:type="dxa"/>
            <w:vAlign w:val="center"/>
          </w:tcPr>
          <w:p w14:paraId="58506E98" w14:textId="5C1C7A8D" w:rsidR="00C2529E" w:rsidRPr="00D071E5" w:rsidRDefault="00C2529E" w:rsidP="00C2529E">
            <w:pPr>
              <w:widowControl w:val="0"/>
              <w:jc w:val="center"/>
              <w:rPr>
                <w:rFonts w:ascii="GHEA Grapalat" w:hAnsi="GHEA Grapalat"/>
                <w:sz w:val="16"/>
                <w:szCs w:val="16"/>
              </w:rPr>
            </w:pPr>
          </w:p>
        </w:tc>
        <w:tc>
          <w:tcPr>
            <w:tcW w:w="606" w:type="dxa"/>
            <w:vAlign w:val="center"/>
          </w:tcPr>
          <w:p w14:paraId="20AF938A"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0ABBD234"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627BC9CA"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41F92D5D" w14:textId="18AF4374" w:rsidR="00C2529E" w:rsidRPr="00903086" w:rsidRDefault="00C2529E" w:rsidP="00C2529E">
            <w:pPr>
              <w:widowControl w:val="0"/>
              <w:jc w:val="center"/>
              <w:rPr>
                <w:rFonts w:ascii="GHEA Grapalat" w:hAnsi="GHEA Grapalat"/>
                <w:sz w:val="16"/>
                <w:szCs w:val="16"/>
              </w:rPr>
            </w:pPr>
          </w:p>
        </w:tc>
        <w:tc>
          <w:tcPr>
            <w:tcW w:w="848" w:type="dxa"/>
            <w:vAlign w:val="center"/>
          </w:tcPr>
          <w:p w14:paraId="0F4E209B" w14:textId="330317A7" w:rsidR="00C2529E" w:rsidRPr="00903086" w:rsidRDefault="00C2529E" w:rsidP="00C2529E">
            <w:pPr>
              <w:widowControl w:val="0"/>
              <w:jc w:val="center"/>
              <w:rPr>
                <w:rFonts w:ascii="GHEA Grapalat" w:hAnsi="GHEA Grapalat"/>
                <w:sz w:val="16"/>
                <w:szCs w:val="16"/>
              </w:rPr>
            </w:pPr>
          </w:p>
        </w:tc>
        <w:tc>
          <w:tcPr>
            <w:tcW w:w="957" w:type="dxa"/>
            <w:vAlign w:val="center"/>
          </w:tcPr>
          <w:p w14:paraId="4345894A" w14:textId="4E0F10C4" w:rsidR="00C2529E" w:rsidRPr="00903086" w:rsidRDefault="00C2529E" w:rsidP="00C2529E">
            <w:pPr>
              <w:widowControl w:val="0"/>
              <w:jc w:val="center"/>
              <w:rPr>
                <w:rFonts w:ascii="GHEA Grapalat" w:hAnsi="GHEA Grapalat"/>
                <w:sz w:val="16"/>
                <w:szCs w:val="16"/>
              </w:rPr>
            </w:pPr>
          </w:p>
        </w:tc>
        <w:tc>
          <w:tcPr>
            <w:tcW w:w="850" w:type="dxa"/>
            <w:vAlign w:val="center"/>
          </w:tcPr>
          <w:p w14:paraId="5DB0B173" w14:textId="19A4459B" w:rsidR="00C2529E" w:rsidRPr="00903086" w:rsidRDefault="00C2529E" w:rsidP="00C2529E">
            <w:pPr>
              <w:widowControl w:val="0"/>
              <w:jc w:val="center"/>
              <w:rPr>
                <w:rFonts w:ascii="GHEA Grapalat" w:hAnsi="GHEA Grapalat"/>
                <w:sz w:val="16"/>
                <w:szCs w:val="16"/>
              </w:rPr>
            </w:pPr>
          </w:p>
        </w:tc>
        <w:tc>
          <w:tcPr>
            <w:tcW w:w="785" w:type="dxa"/>
            <w:vAlign w:val="center"/>
          </w:tcPr>
          <w:p w14:paraId="5E947340" w14:textId="782E0C8C" w:rsidR="00C2529E" w:rsidRPr="00D071E5" w:rsidRDefault="00C2529E" w:rsidP="00C2529E">
            <w:pPr>
              <w:widowControl w:val="0"/>
              <w:jc w:val="center"/>
              <w:rPr>
                <w:rFonts w:ascii="GHEA Grapalat" w:hAnsi="GHEA Grapalat"/>
                <w:sz w:val="16"/>
                <w:szCs w:val="16"/>
              </w:rPr>
            </w:pPr>
          </w:p>
        </w:tc>
      </w:tr>
      <w:tr w:rsidR="00C2529E" w:rsidRPr="00D071E5" w14:paraId="63EE0897" w14:textId="77777777" w:rsidTr="00ED7E84">
        <w:trPr>
          <w:trHeight w:val="404"/>
          <w:jc w:val="center"/>
        </w:trPr>
        <w:tc>
          <w:tcPr>
            <w:tcW w:w="1693" w:type="dxa"/>
            <w:vAlign w:val="center"/>
          </w:tcPr>
          <w:p w14:paraId="1DB5B88F" w14:textId="6DE1EFC8" w:rsidR="00C2529E"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7</w:t>
            </w:r>
          </w:p>
        </w:tc>
        <w:tc>
          <w:tcPr>
            <w:tcW w:w="2039" w:type="dxa"/>
            <w:vAlign w:val="center"/>
          </w:tcPr>
          <w:p w14:paraId="5F7606E9" w14:textId="2AFB243B" w:rsidR="00C2529E" w:rsidRPr="00F125FB" w:rsidRDefault="00C2529E" w:rsidP="00C2529E">
            <w:pPr>
              <w:widowControl w:val="0"/>
              <w:jc w:val="center"/>
              <w:rPr>
                <w:rFonts w:ascii="GHEA Grapalat" w:hAnsi="GHEA Grapalat"/>
                <w:color w:val="000000"/>
                <w:sz w:val="18"/>
                <w:szCs w:val="18"/>
                <w:lang w:eastAsia="en-US"/>
              </w:rPr>
            </w:pPr>
            <w:r w:rsidRPr="00921D24">
              <w:rPr>
                <w:rFonts w:ascii="GHEA Grapalat" w:hAnsi="GHEA Grapalat" w:cs="Calibri"/>
                <w:sz w:val="16"/>
                <w:szCs w:val="16"/>
              </w:rPr>
              <w:t>3221410</w:t>
            </w:r>
          </w:p>
        </w:tc>
        <w:tc>
          <w:tcPr>
            <w:tcW w:w="1675" w:type="dxa"/>
            <w:vAlign w:val="center"/>
          </w:tcPr>
          <w:p w14:paraId="4DF404FE" w14:textId="39E6DB93" w:rsidR="00C2529E" w:rsidRPr="002B4556" w:rsidRDefault="00C2529E" w:rsidP="00C2529E">
            <w:pPr>
              <w:widowControl w:val="0"/>
              <w:jc w:val="center"/>
            </w:pPr>
            <w:r w:rsidRPr="00875F92">
              <w:rPr>
                <w:rFonts w:ascii="GHEA Grapalat" w:hAnsi="GHEA Grapalat"/>
                <w:sz w:val="16"/>
                <w:szCs w:val="16"/>
              </w:rPr>
              <w:t>Капуста</w:t>
            </w:r>
          </w:p>
        </w:tc>
        <w:tc>
          <w:tcPr>
            <w:tcW w:w="955" w:type="dxa"/>
            <w:vAlign w:val="center"/>
          </w:tcPr>
          <w:p w14:paraId="257050C7" w14:textId="0A96D052" w:rsidR="00C2529E" w:rsidRPr="00D071E5" w:rsidRDefault="00C2529E" w:rsidP="00C2529E">
            <w:pPr>
              <w:widowControl w:val="0"/>
              <w:jc w:val="center"/>
              <w:rPr>
                <w:rFonts w:ascii="GHEA Grapalat" w:hAnsi="GHEA Grapalat"/>
                <w:sz w:val="16"/>
                <w:szCs w:val="16"/>
              </w:rPr>
            </w:pPr>
          </w:p>
        </w:tc>
        <w:tc>
          <w:tcPr>
            <w:tcW w:w="976" w:type="dxa"/>
            <w:vAlign w:val="center"/>
          </w:tcPr>
          <w:p w14:paraId="60D7A73A" w14:textId="2427167F" w:rsidR="00C2529E" w:rsidRPr="00D071E5" w:rsidRDefault="00C2529E" w:rsidP="00C2529E">
            <w:pPr>
              <w:widowControl w:val="0"/>
              <w:jc w:val="center"/>
              <w:rPr>
                <w:rFonts w:ascii="GHEA Grapalat" w:hAnsi="GHEA Grapalat"/>
                <w:sz w:val="16"/>
                <w:szCs w:val="16"/>
              </w:rPr>
            </w:pPr>
          </w:p>
        </w:tc>
        <w:tc>
          <w:tcPr>
            <w:tcW w:w="689" w:type="dxa"/>
            <w:vAlign w:val="center"/>
          </w:tcPr>
          <w:p w14:paraId="4C373A1B" w14:textId="67BEF76E" w:rsidR="00C2529E" w:rsidRPr="00D071E5" w:rsidRDefault="00C2529E" w:rsidP="00C2529E">
            <w:pPr>
              <w:widowControl w:val="0"/>
              <w:jc w:val="center"/>
              <w:rPr>
                <w:rFonts w:ascii="GHEA Grapalat" w:hAnsi="GHEA Grapalat"/>
                <w:sz w:val="16"/>
                <w:szCs w:val="16"/>
              </w:rPr>
            </w:pPr>
          </w:p>
        </w:tc>
        <w:tc>
          <w:tcPr>
            <w:tcW w:w="834" w:type="dxa"/>
            <w:vAlign w:val="center"/>
          </w:tcPr>
          <w:p w14:paraId="7DBCF612" w14:textId="0A07C937" w:rsidR="00C2529E" w:rsidRPr="00D071E5" w:rsidRDefault="00C2529E" w:rsidP="00C2529E">
            <w:pPr>
              <w:widowControl w:val="0"/>
              <w:jc w:val="center"/>
              <w:rPr>
                <w:rFonts w:ascii="GHEA Grapalat" w:hAnsi="GHEA Grapalat"/>
                <w:sz w:val="16"/>
                <w:szCs w:val="16"/>
              </w:rPr>
            </w:pPr>
          </w:p>
        </w:tc>
        <w:tc>
          <w:tcPr>
            <w:tcW w:w="591" w:type="dxa"/>
            <w:vAlign w:val="center"/>
          </w:tcPr>
          <w:p w14:paraId="55390FB1" w14:textId="4847EACE" w:rsidR="00C2529E" w:rsidRPr="00D071E5" w:rsidRDefault="00C2529E" w:rsidP="00C2529E">
            <w:pPr>
              <w:widowControl w:val="0"/>
              <w:jc w:val="center"/>
              <w:rPr>
                <w:rFonts w:ascii="GHEA Grapalat" w:hAnsi="GHEA Grapalat"/>
                <w:sz w:val="16"/>
                <w:szCs w:val="16"/>
              </w:rPr>
            </w:pPr>
          </w:p>
        </w:tc>
        <w:tc>
          <w:tcPr>
            <w:tcW w:w="606" w:type="dxa"/>
            <w:vAlign w:val="center"/>
          </w:tcPr>
          <w:p w14:paraId="091BDC96"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0CEA0D75"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0A13065E"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16E7F4DB" w14:textId="55FD3870" w:rsidR="00C2529E" w:rsidRPr="00903086" w:rsidRDefault="00C2529E" w:rsidP="00C2529E">
            <w:pPr>
              <w:widowControl w:val="0"/>
              <w:jc w:val="center"/>
              <w:rPr>
                <w:rFonts w:ascii="GHEA Grapalat" w:hAnsi="GHEA Grapalat"/>
                <w:sz w:val="16"/>
                <w:szCs w:val="16"/>
              </w:rPr>
            </w:pPr>
          </w:p>
        </w:tc>
        <w:tc>
          <w:tcPr>
            <w:tcW w:w="848" w:type="dxa"/>
            <w:vAlign w:val="center"/>
          </w:tcPr>
          <w:p w14:paraId="5BA92B95" w14:textId="682E5EF1" w:rsidR="00C2529E" w:rsidRPr="00903086" w:rsidRDefault="00C2529E" w:rsidP="00C2529E">
            <w:pPr>
              <w:widowControl w:val="0"/>
              <w:jc w:val="center"/>
              <w:rPr>
                <w:rFonts w:ascii="GHEA Grapalat" w:hAnsi="GHEA Grapalat"/>
                <w:sz w:val="16"/>
                <w:szCs w:val="16"/>
              </w:rPr>
            </w:pPr>
          </w:p>
        </w:tc>
        <w:tc>
          <w:tcPr>
            <w:tcW w:w="957" w:type="dxa"/>
            <w:vAlign w:val="center"/>
          </w:tcPr>
          <w:p w14:paraId="03F9CB8C" w14:textId="39D62AA2" w:rsidR="00C2529E" w:rsidRPr="00903086" w:rsidRDefault="00C2529E" w:rsidP="00C2529E">
            <w:pPr>
              <w:widowControl w:val="0"/>
              <w:jc w:val="center"/>
              <w:rPr>
                <w:rFonts w:ascii="GHEA Grapalat" w:hAnsi="GHEA Grapalat"/>
                <w:sz w:val="16"/>
                <w:szCs w:val="16"/>
              </w:rPr>
            </w:pPr>
          </w:p>
        </w:tc>
        <w:tc>
          <w:tcPr>
            <w:tcW w:w="850" w:type="dxa"/>
            <w:vAlign w:val="center"/>
          </w:tcPr>
          <w:p w14:paraId="21027A3A" w14:textId="2F7F185B" w:rsidR="00C2529E" w:rsidRPr="00903086" w:rsidRDefault="00C2529E" w:rsidP="00C2529E">
            <w:pPr>
              <w:widowControl w:val="0"/>
              <w:jc w:val="center"/>
              <w:rPr>
                <w:rFonts w:ascii="GHEA Grapalat" w:hAnsi="GHEA Grapalat"/>
                <w:sz w:val="16"/>
                <w:szCs w:val="16"/>
              </w:rPr>
            </w:pPr>
          </w:p>
        </w:tc>
        <w:tc>
          <w:tcPr>
            <w:tcW w:w="785" w:type="dxa"/>
            <w:vAlign w:val="center"/>
          </w:tcPr>
          <w:p w14:paraId="7717B7AB" w14:textId="16BB6E31" w:rsidR="00C2529E" w:rsidRPr="005B23C5" w:rsidRDefault="00C2529E" w:rsidP="00C2529E">
            <w:pPr>
              <w:widowControl w:val="0"/>
              <w:jc w:val="center"/>
              <w:rPr>
                <w:rFonts w:ascii="GHEA Grapalat" w:hAnsi="GHEA Grapalat"/>
                <w:sz w:val="16"/>
                <w:szCs w:val="16"/>
              </w:rPr>
            </w:pPr>
          </w:p>
        </w:tc>
      </w:tr>
      <w:tr w:rsidR="00C2529E" w:rsidRPr="00D071E5" w14:paraId="26E25E28" w14:textId="77777777" w:rsidTr="00ED7E84">
        <w:trPr>
          <w:trHeight w:val="404"/>
          <w:jc w:val="center"/>
        </w:trPr>
        <w:tc>
          <w:tcPr>
            <w:tcW w:w="1693" w:type="dxa"/>
            <w:vAlign w:val="center"/>
          </w:tcPr>
          <w:p w14:paraId="55DFE2F4" w14:textId="0FB8B682" w:rsidR="00C2529E"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8</w:t>
            </w:r>
          </w:p>
        </w:tc>
        <w:tc>
          <w:tcPr>
            <w:tcW w:w="2039" w:type="dxa"/>
            <w:vAlign w:val="center"/>
          </w:tcPr>
          <w:p w14:paraId="09129D6F" w14:textId="2A47B68D" w:rsidR="00C2529E" w:rsidRPr="00F125FB" w:rsidRDefault="00C2529E" w:rsidP="00C2529E">
            <w:pPr>
              <w:widowControl w:val="0"/>
              <w:jc w:val="center"/>
              <w:rPr>
                <w:rFonts w:ascii="GHEA Grapalat" w:hAnsi="GHEA Grapalat"/>
                <w:color w:val="000000"/>
                <w:sz w:val="18"/>
                <w:szCs w:val="18"/>
                <w:lang w:eastAsia="en-US"/>
              </w:rPr>
            </w:pPr>
            <w:r w:rsidRPr="00921D24">
              <w:rPr>
                <w:rFonts w:ascii="GHEA Grapalat" w:hAnsi="GHEA Grapalat" w:cs="Calibri"/>
                <w:sz w:val="16"/>
                <w:szCs w:val="16"/>
              </w:rPr>
              <w:t>3221100</w:t>
            </w:r>
          </w:p>
        </w:tc>
        <w:tc>
          <w:tcPr>
            <w:tcW w:w="1675" w:type="dxa"/>
            <w:vAlign w:val="center"/>
          </w:tcPr>
          <w:p w14:paraId="2A2E694B" w14:textId="68825C62" w:rsidR="00C2529E" w:rsidRPr="002B4556" w:rsidRDefault="00C2529E" w:rsidP="00C2529E">
            <w:pPr>
              <w:widowControl w:val="0"/>
              <w:jc w:val="center"/>
            </w:pPr>
            <w:r>
              <w:rPr>
                <w:rFonts w:ascii="GHEA Grapalat" w:hAnsi="GHEA Grapalat"/>
                <w:sz w:val="16"/>
                <w:szCs w:val="16"/>
              </w:rPr>
              <w:t>С</w:t>
            </w:r>
            <w:r w:rsidRPr="0018292F">
              <w:rPr>
                <w:rFonts w:ascii="GHEA Grapalat" w:hAnsi="GHEA Grapalat"/>
                <w:sz w:val="16"/>
                <w:szCs w:val="16"/>
              </w:rPr>
              <w:t>векла</w:t>
            </w:r>
          </w:p>
        </w:tc>
        <w:tc>
          <w:tcPr>
            <w:tcW w:w="955" w:type="dxa"/>
            <w:vAlign w:val="center"/>
          </w:tcPr>
          <w:p w14:paraId="518A1E0A" w14:textId="11F727E1" w:rsidR="00C2529E" w:rsidRPr="00D071E5" w:rsidRDefault="00C2529E" w:rsidP="00C2529E">
            <w:pPr>
              <w:widowControl w:val="0"/>
              <w:jc w:val="center"/>
              <w:rPr>
                <w:rFonts w:ascii="GHEA Grapalat" w:hAnsi="GHEA Grapalat"/>
                <w:sz w:val="16"/>
                <w:szCs w:val="16"/>
              </w:rPr>
            </w:pPr>
          </w:p>
        </w:tc>
        <w:tc>
          <w:tcPr>
            <w:tcW w:w="976" w:type="dxa"/>
            <w:vAlign w:val="center"/>
          </w:tcPr>
          <w:p w14:paraId="3AAF3D86" w14:textId="7C8EEBC0" w:rsidR="00C2529E" w:rsidRPr="00D071E5" w:rsidRDefault="00C2529E" w:rsidP="00C2529E">
            <w:pPr>
              <w:widowControl w:val="0"/>
              <w:jc w:val="center"/>
              <w:rPr>
                <w:rFonts w:ascii="GHEA Grapalat" w:hAnsi="GHEA Grapalat"/>
                <w:sz w:val="16"/>
                <w:szCs w:val="16"/>
              </w:rPr>
            </w:pPr>
          </w:p>
        </w:tc>
        <w:tc>
          <w:tcPr>
            <w:tcW w:w="689" w:type="dxa"/>
            <w:vAlign w:val="center"/>
          </w:tcPr>
          <w:p w14:paraId="6FD819FD" w14:textId="0BDB711C" w:rsidR="00C2529E" w:rsidRPr="00D071E5" w:rsidRDefault="00C2529E" w:rsidP="00C2529E">
            <w:pPr>
              <w:widowControl w:val="0"/>
              <w:jc w:val="center"/>
              <w:rPr>
                <w:rFonts w:ascii="GHEA Grapalat" w:hAnsi="GHEA Grapalat"/>
                <w:sz w:val="16"/>
                <w:szCs w:val="16"/>
              </w:rPr>
            </w:pPr>
          </w:p>
        </w:tc>
        <w:tc>
          <w:tcPr>
            <w:tcW w:w="834" w:type="dxa"/>
            <w:vAlign w:val="center"/>
          </w:tcPr>
          <w:p w14:paraId="5069F6B8" w14:textId="7FAF8703" w:rsidR="00C2529E" w:rsidRPr="00D071E5" w:rsidRDefault="00C2529E" w:rsidP="00C2529E">
            <w:pPr>
              <w:widowControl w:val="0"/>
              <w:jc w:val="center"/>
              <w:rPr>
                <w:rFonts w:ascii="GHEA Grapalat" w:hAnsi="GHEA Grapalat"/>
                <w:sz w:val="16"/>
                <w:szCs w:val="16"/>
              </w:rPr>
            </w:pPr>
          </w:p>
        </w:tc>
        <w:tc>
          <w:tcPr>
            <w:tcW w:w="591" w:type="dxa"/>
            <w:vAlign w:val="center"/>
          </w:tcPr>
          <w:p w14:paraId="0C2ADBC5" w14:textId="56C28685" w:rsidR="00C2529E" w:rsidRPr="00D071E5" w:rsidRDefault="00C2529E" w:rsidP="00C2529E">
            <w:pPr>
              <w:widowControl w:val="0"/>
              <w:jc w:val="center"/>
              <w:rPr>
                <w:rFonts w:ascii="GHEA Grapalat" w:hAnsi="GHEA Grapalat"/>
                <w:sz w:val="16"/>
                <w:szCs w:val="16"/>
              </w:rPr>
            </w:pPr>
          </w:p>
        </w:tc>
        <w:tc>
          <w:tcPr>
            <w:tcW w:w="606" w:type="dxa"/>
            <w:vAlign w:val="center"/>
          </w:tcPr>
          <w:p w14:paraId="633DCFC2"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55583259"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33905740"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437000B3" w14:textId="2CFEC797" w:rsidR="00C2529E" w:rsidRPr="00903086" w:rsidRDefault="00C2529E" w:rsidP="00C2529E">
            <w:pPr>
              <w:widowControl w:val="0"/>
              <w:jc w:val="center"/>
              <w:rPr>
                <w:rFonts w:ascii="GHEA Grapalat" w:hAnsi="GHEA Grapalat"/>
                <w:sz w:val="16"/>
                <w:szCs w:val="16"/>
              </w:rPr>
            </w:pPr>
          </w:p>
        </w:tc>
        <w:tc>
          <w:tcPr>
            <w:tcW w:w="848" w:type="dxa"/>
            <w:vAlign w:val="center"/>
          </w:tcPr>
          <w:p w14:paraId="3AD7B3AF" w14:textId="4221FD4A" w:rsidR="00C2529E" w:rsidRPr="00903086" w:rsidRDefault="00C2529E" w:rsidP="00C2529E">
            <w:pPr>
              <w:widowControl w:val="0"/>
              <w:jc w:val="center"/>
              <w:rPr>
                <w:rFonts w:ascii="GHEA Grapalat" w:hAnsi="GHEA Grapalat"/>
                <w:sz w:val="16"/>
                <w:szCs w:val="16"/>
              </w:rPr>
            </w:pPr>
          </w:p>
        </w:tc>
        <w:tc>
          <w:tcPr>
            <w:tcW w:w="957" w:type="dxa"/>
            <w:vAlign w:val="center"/>
          </w:tcPr>
          <w:p w14:paraId="0015268E" w14:textId="531E07E7" w:rsidR="00C2529E" w:rsidRPr="00903086" w:rsidRDefault="00C2529E" w:rsidP="00C2529E">
            <w:pPr>
              <w:widowControl w:val="0"/>
              <w:jc w:val="center"/>
              <w:rPr>
                <w:rFonts w:ascii="GHEA Grapalat" w:hAnsi="GHEA Grapalat"/>
                <w:sz w:val="16"/>
                <w:szCs w:val="16"/>
              </w:rPr>
            </w:pPr>
          </w:p>
        </w:tc>
        <w:tc>
          <w:tcPr>
            <w:tcW w:w="850" w:type="dxa"/>
            <w:vAlign w:val="center"/>
          </w:tcPr>
          <w:p w14:paraId="4674D13B" w14:textId="1B2AC6EC" w:rsidR="00C2529E" w:rsidRPr="00903086" w:rsidRDefault="00C2529E" w:rsidP="00C2529E">
            <w:pPr>
              <w:widowControl w:val="0"/>
              <w:jc w:val="center"/>
              <w:rPr>
                <w:rFonts w:ascii="GHEA Grapalat" w:hAnsi="GHEA Grapalat"/>
                <w:sz w:val="16"/>
                <w:szCs w:val="16"/>
              </w:rPr>
            </w:pPr>
          </w:p>
        </w:tc>
        <w:tc>
          <w:tcPr>
            <w:tcW w:w="785" w:type="dxa"/>
            <w:vAlign w:val="center"/>
          </w:tcPr>
          <w:p w14:paraId="0A8B8E65" w14:textId="6E6B0850" w:rsidR="00C2529E" w:rsidRPr="005B23C5" w:rsidRDefault="00C2529E" w:rsidP="00C2529E">
            <w:pPr>
              <w:widowControl w:val="0"/>
              <w:jc w:val="center"/>
              <w:rPr>
                <w:rFonts w:ascii="GHEA Grapalat" w:hAnsi="GHEA Grapalat"/>
                <w:sz w:val="16"/>
                <w:szCs w:val="16"/>
              </w:rPr>
            </w:pPr>
          </w:p>
        </w:tc>
      </w:tr>
      <w:tr w:rsidR="00C2529E" w:rsidRPr="00D071E5" w14:paraId="751648B7" w14:textId="77777777" w:rsidTr="00ED7E84">
        <w:trPr>
          <w:trHeight w:val="404"/>
          <w:jc w:val="center"/>
        </w:trPr>
        <w:tc>
          <w:tcPr>
            <w:tcW w:w="1693" w:type="dxa"/>
            <w:vAlign w:val="center"/>
          </w:tcPr>
          <w:p w14:paraId="58D3DDFB" w14:textId="3C3E4D9A" w:rsidR="00C2529E"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9</w:t>
            </w:r>
          </w:p>
        </w:tc>
        <w:tc>
          <w:tcPr>
            <w:tcW w:w="2039" w:type="dxa"/>
            <w:vAlign w:val="center"/>
          </w:tcPr>
          <w:p w14:paraId="52F7BB87" w14:textId="6AD1C079" w:rsidR="00C2529E" w:rsidRPr="00F125FB" w:rsidRDefault="00C2529E" w:rsidP="00C2529E">
            <w:pPr>
              <w:widowControl w:val="0"/>
              <w:jc w:val="center"/>
              <w:rPr>
                <w:rFonts w:ascii="GHEA Grapalat" w:hAnsi="GHEA Grapalat"/>
                <w:color w:val="000000"/>
                <w:sz w:val="18"/>
                <w:szCs w:val="18"/>
                <w:lang w:eastAsia="en-US"/>
              </w:rPr>
            </w:pPr>
            <w:r w:rsidRPr="00921D24">
              <w:rPr>
                <w:rFonts w:ascii="GHEA Grapalat" w:hAnsi="GHEA Grapalat" w:cs="Calibri"/>
                <w:sz w:val="16"/>
                <w:szCs w:val="16"/>
              </w:rPr>
              <w:t>15311100</w:t>
            </w:r>
          </w:p>
        </w:tc>
        <w:tc>
          <w:tcPr>
            <w:tcW w:w="1675" w:type="dxa"/>
            <w:vAlign w:val="center"/>
          </w:tcPr>
          <w:p w14:paraId="04E1FF9D" w14:textId="6C1F0E77" w:rsidR="00C2529E" w:rsidRPr="002B4556" w:rsidRDefault="00C2529E" w:rsidP="00C2529E">
            <w:pPr>
              <w:widowControl w:val="0"/>
              <w:jc w:val="center"/>
            </w:pPr>
            <w:r w:rsidRPr="00875F92">
              <w:rPr>
                <w:rFonts w:ascii="GHEA Grapalat" w:hAnsi="GHEA Grapalat"/>
                <w:sz w:val="16"/>
                <w:szCs w:val="16"/>
              </w:rPr>
              <w:t>Картофель</w:t>
            </w:r>
          </w:p>
        </w:tc>
        <w:tc>
          <w:tcPr>
            <w:tcW w:w="955" w:type="dxa"/>
            <w:vAlign w:val="center"/>
          </w:tcPr>
          <w:p w14:paraId="6D17EE24" w14:textId="24FA3AFD" w:rsidR="00C2529E" w:rsidRPr="00D071E5" w:rsidRDefault="00C2529E" w:rsidP="00C2529E">
            <w:pPr>
              <w:widowControl w:val="0"/>
              <w:jc w:val="center"/>
              <w:rPr>
                <w:rFonts w:ascii="GHEA Grapalat" w:hAnsi="GHEA Grapalat"/>
                <w:sz w:val="16"/>
                <w:szCs w:val="16"/>
              </w:rPr>
            </w:pPr>
          </w:p>
        </w:tc>
        <w:tc>
          <w:tcPr>
            <w:tcW w:w="976" w:type="dxa"/>
            <w:vAlign w:val="center"/>
          </w:tcPr>
          <w:p w14:paraId="4A17DF8D" w14:textId="3C9115B3" w:rsidR="00C2529E" w:rsidRPr="00D071E5" w:rsidRDefault="00C2529E" w:rsidP="00C2529E">
            <w:pPr>
              <w:widowControl w:val="0"/>
              <w:jc w:val="center"/>
              <w:rPr>
                <w:rFonts w:ascii="GHEA Grapalat" w:hAnsi="GHEA Grapalat"/>
                <w:sz w:val="16"/>
                <w:szCs w:val="16"/>
              </w:rPr>
            </w:pPr>
          </w:p>
        </w:tc>
        <w:tc>
          <w:tcPr>
            <w:tcW w:w="689" w:type="dxa"/>
            <w:vAlign w:val="center"/>
          </w:tcPr>
          <w:p w14:paraId="10E80376" w14:textId="0728A00F" w:rsidR="00C2529E" w:rsidRPr="00D071E5" w:rsidRDefault="00C2529E" w:rsidP="00C2529E">
            <w:pPr>
              <w:widowControl w:val="0"/>
              <w:jc w:val="center"/>
              <w:rPr>
                <w:rFonts w:ascii="GHEA Grapalat" w:hAnsi="GHEA Grapalat"/>
                <w:sz w:val="16"/>
                <w:szCs w:val="16"/>
              </w:rPr>
            </w:pPr>
          </w:p>
        </w:tc>
        <w:tc>
          <w:tcPr>
            <w:tcW w:w="834" w:type="dxa"/>
            <w:vAlign w:val="center"/>
          </w:tcPr>
          <w:p w14:paraId="2FD9742D" w14:textId="09F495EF" w:rsidR="00C2529E" w:rsidRPr="00D071E5" w:rsidRDefault="00C2529E" w:rsidP="00C2529E">
            <w:pPr>
              <w:widowControl w:val="0"/>
              <w:jc w:val="center"/>
              <w:rPr>
                <w:rFonts w:ascii="GHEA Grapalat" w:hAnsi="GHEA Grapalat"/>
                <w:sz w:val="16"/>
                <w:szCs w:val="16"/>
              </w:rPr>
            </w:pPr>
          </w:p>
        </w:tc>
        <w:tc>
          <w:tcPr>
            <w:tcW w:w="591" w:type="dxa"/>
            <w:vAlign w:val="center"/>
          </w:tcPr>
          <w:p w14:paraId="444A9F90" w14:textId="51C1916B" w:rsidR="00C2529E" w:rsidRPr="00D071E5" w:rsidRDefault="00C2529E" w:rsidP="00C2529E">
            <w:pPr>
              <w:widowControl w:val="0"/>
              <w:jc w:val="center"/>
              <w:rPr>
                <w:rFonts w:ascii="GHEA Grapalat" w:hAnsi="GHEA Grapalat"/>
                <w:sz w:val="16"/>
                <w:szCs w:val="16"/>
              </w:rPr>
            </w:pPr>
          </w:p>
        </w:tc>
        <w:tc>
          <w:tcPr>
            <w:tcW w:w="606" w:type="dxa"/>
            <w:vAlign w:val="center"/>
          </w:tcPr>
          <w:p w14:paraId="7DD84082"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6C2FBC53"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7E58BB27"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2D10C2E0" w14:textId="314221EB" w:rsidR="00C2529E" w:rsidRPr="00903086" w:rsidRDefault="00C2529E" w:rsidP="00C2529E">
            <w:pPr>
              <w:widowControl w:val="0"/>
              <w:jc w:val="center"/>
              <w:rPr>
                <w:rFonts w:ascii="GHEA Grapalat" w:hAnsi="GHEA Grapalat"/>
                <w:sz w:val="16"/>
                <w:szCs w:val="16"/>
              </w:rPr>
            </w:pPr>
          </w:p>
        </w:tc>
        <w:tc>
          <w:tcPr>
            <w:tcW w:w="848" w:type="dxa"/>
            <w:vAlign w:val="center"/>
          </w:tcPr>
          <w:p w14:paraId="7710E104" w14:textId="0D91E670" w:rsidR="00C2529E" w:rsidRPr="00903086" w:rsidRDefault="00C2529E" w:rsidP="00C2529E">
            <w:pPr>
              <w:widowControl w:val="0"/>
              <w:jc w:val="center"/>
              <w:rPr>
                <w:rFonts w:ascii="GHEA Grapalat" w:hAnsi="GHEA Grapalat"/>
                <w:sz w:val="16"/>
                <w:szCs w:val="16"/>
              </w:rPr>
            </w:pPr>
          </w:p>
        </w:tc>
        <w:tc>
          <w:tcPr>
            <w:tcW w:w="957" w:type="dxa"/>
            <w:vAlign w:val="center"/>
          </w:tcPr>
          <w:p w14:paraId="5D9547E5" w14:textId="52973325" w:rsidR="00C2529E" w:rsidRPr="00903086" w:rsidRDefault="00C2529E" w:rsidP="00C2529E">
            <w:pPr>
              <w:widowControl w:val="0"/>
              <w:jc w:val="center"/>
              <w:rPr>
                <w:rFonts w:ascii="GHEA Grapalat" w:hAnsi="GHEA Grapalat"/>
                <w:sz w:val="16"/>
                <w:szCs w:val="16"/>
              </w:rPr>
            </w:pPr>
          </w:p>
        </w:tc>
        <w:tc>
          <w:tcPr>
            <w:tcW w:w="850" w:type="dxa"/>
            <w:vAlign w:val="center"/>
          </w:tcPr>
          <w:p w14:paraId="42F3F655" w14:textId="2021FA97" w:rsidR="00C2529E" w:rsidRPr="00903086" w:rsidRDefault="00C2529E" w:rsidP="00C2529E">
            <w:pPr>
              <w:widowControl w:val="0"/>
              <w:jc w:val="center"/>
              <w:rPr>
                <w:rFonts w:ascii="GHEA Grapalat" w:hAnsi="GHEA Grapalat"/>
                <w:sz w:val="16"/>
                <w:szCs w:val="16"/>
              </w:rPr>
            </w:pPr>
          </w:p>
        </w:tc>
        <w:tc>
          <w:tcPr>
            <w:tcW w:w="785" w:type="dxa"/>
            <w:vAlign w:val="center"/>
          </w:tcPr>
          <w:p w14:paraId="243DE210" w14:textId="453BBF2D" w:rsidR="00C2529E" w:rsidRPr="005B23C5" w:rsidRDefault="00C2529E" w:rsidP="00C2529E">
            <w:pPr>
              <w:widowControl w:val="0"/>
              <w:jc w:val="center"/>
              <w:rPr>
                <w:rFonts w:ascii="GHEA Grapalat" w:hAnsi="GHEA Grapalat"/>
                <w:sz w:val="16"/>
                <w:szCs w:val="16"/>
              </w:rPr>
            </w:pPr>
          </w:p>
        </w:tc>
      </w:tr>
      <w:tr w:rsidR="00C2529E" w:rsidRPr="00D071E5" w14:paraId="1412A00D" w14:textId="77777777" w:rsidTr="00ED7E84">
        <w:trPr>
          <w:trHeight w:val="404"/>
          <w:jc w:val="center"/>
        </w:trPr>
        <w:tc>
          <w:tcPr>
            <w:tcW w:w="1693" w:type="dxa"/>
            <w:vAlign w:val="center"/>
          </w:tcPr>
          <w:p w14:paraId="78C07415" w14:textId="3D33E583" w:rsidR="00C2529E"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10</w:t>
            </w:r>
          </w:p>
        </w:tc>
        <w:tc>
          <w:tcPr>
            <w:tcW w:w="2039" w:type="dxa"/>
            <w:vAlign w:val="center"/>
          </w:tcPr>
          <w:p w14:paraId="0A3242A5" w14:textId="091B477B" w:rsidR="00C2529E" w:rsidRPr="00F125FB" w:rsidRDefault="00C2529E" w:rsidP="00C2529E">
            <w:pPr>
              <w:widowControl w:val="0"/>
              <w:jc w:val="center"/>
              <w:rPr>
                <w:rFonts w:ascii="GHEA Grapalat" w:hAnsi="GHEA Grapalat"/>
                <w:color w:val="000000"/>
                <w:sz w:val="18"/>
                <w:szCs w:val="18"/>
                <w:lang w:eastAsia="en-US"/>
              </w:rPr>
            </w:pPr>
            <w:r w:rsidRPr="00921D24">
              <w:rPr>
                <w:rFonts w:ascii="GHEA Grapalat" w:hAnsi="GHEA Grapalat" w:cs="Calibri"/>
                <w:sz w:val="16"/>
                <w:szCs w:val="16"/>
              </w:rPr>
              <w:t>15112150</w:t>
            </w:r>
          </w:p>
        </w:tc>
        <w:tc>
          <w:tcPr>
            <w:tcW w:w="1675" w:type="dxa"/>
            <w:vAlign w:val="center"/>
          </w:tcPr>
          <w:p w14:paraId="45335A14" w14:textId="7E7AD686" w:rsidR="00C2529E" w:rsidRPr="002B4556" w:rsidRDefault="00C2529E" w:rsidP="00C2529E">
            <w:pPr>
              <w:widowControl w:val="0"/>
              <w:jc w:val="center"/>
            </w:pPr>
            <w:r w:rsidRPr="00875F92">
              <w:rPr>
                <w:rFonts w:ascii="GHEA Grapalat" w:hAnsi="GHEA Grapalat"/>
                <w:sz w:val="16"/>
                <w:szCs w:val="16"/>
              </w:rPr>
              <w:t>Куриная грудка</w:t>
            </w:r>
          </w:p>
        </w:tc>
        <w:tc>
          <w:tcPr>
            <w:tcW w:w="955" w:type="dxa"/>
            <w:vAlign w:val="center"/>
          </w:tcPr>
          <w:p w14:paraId="5E139C90" w14:textId="707F372D" w:rsidR="00C2529E" w:rsidRPr="00D071E5" w:rsidRDefault="00C2529E" w:rsidP="00C2529E">
            <w:pPr>
              <w:widowControl w:val="0"/>
              <w:jc w:val="center"/>
              <w:rPr>
                <w:rFonts w:ascii="GHEA Grapalat" w:hAnsi="GHEA Grapalat"/>
                <w:sz w:val="16"/>
                <w:szCs w:val="16"/>
              </w:rPr>
            </w:pPr>
          </w:p>
        </w:tc>
        <w:tc>
          <w:tcPr>
            <w:tcW w:w="976" w:type="dxa"/>
            <w:vAlign w:val="center"/>
          </w:tcPr>
          <w:p w14:paraId="316A1E59" w14:textId="7A6E31F3" w:rsidR="00C2529E" w:rsidRPr="00D071E5" w:rsidRDefault="00C2529E" w:rsidP="00C2529E">
            <w:pPr>
              <w:widowControl w:val="0"/>
              <w:jc w:val="center"/>
              <w:rPr>
                <w:rFonts w:ascii="GHEA Grapalat" w:hAnsi="GHEA Grapalat"/>
                <w:sz w:val="16"/>
                <w:szCs w:val="16"/>
              </w:rPr>
            </w:pPr>
          </w:p>
        </w:tc>
        <w:tc>
          <w:tcPr>
            <w:tcW w:w="689" w:type="dxa"/>
            <w:vAlign w:val="center"/>
          </w:tcPr>
          <w:p w14:paraId="4F1B1499" w14:textId="72C13DD6" w:rsidR="00C2529E" w:rsidRPr="00D071E5" w:rsidRDefault="00C2529E" w:rsidP="00C2529E">
            <w:pPr>
              <w:widowControl w:val="0"/>
              <w:jc w:val="center"/>
              <w:rPr>
                <w:rFonts w:ascii="GHEA Grapalat" w:hAnsi="GHEA Grapalat"/>
                <w:sz w:val="16"/>
                <w:szCs w:val="16"/>
              </w:rPr>
            </w:pPr>
          </w:p>
        </w:tc>
        <w:tc>
          <w:tcPr>
            <w:tcW w:w="834" w:type="dxa"/>
            <w:vAlign w:val="center"/>
          </w:tcPr>
          <w:p w14:paraId="5CF20A5F" w14:textId="0B2A59BC" w:rsidR="00C2529E" w:rsidRPr="00D071E5" w:rsidRDefault="00C2529E" w:rsidP="00C2529E">
            <w:pPr>
              <w:widowControl w:val="0"/>
              <w:jc w:val="center"/>
              <w:rPr>
                <w:rFonts w:ascii="GHEA Grapalat" w:hAnsi="GHEA Grapalat"/>
                <w:sz w:val="16"/>
                <w:szCs w:val="16"/>
              </w:rPr>
            </w:pPr>
          </w:p>
        </w:tc>
        <w:tc>
          <w:tcPr>
            <w:tcW w:w="591" w:type="dxa"/>
            <w:vAlign w:val="center"/>
          </w:tcPr>
          <w:p w14:paraId="4C84C1B7" w14:textId="2EB5AFE9" w:rsidR="00C2529E" w:rsidRPr="00D071E5" w:rsidRDefault="00C2529E" w:rsidP="00C2529E">
            <w:pPr>
              <w:widowControl w:val="0"/>
              <w:jc w:val="center"/>
              <w:rPr>
                <w:rFonts w:ascii="GHEA Grapalat" w:hAnsi="GHEA Grapalat"/>
                <w:sz w:val="16"/>
                <w:szCs w:val="16"/>
              </w:rPr>
            </w:pPr>
          </w:p>
        </w:tc>
        <w:tc>
          <w:tcPr>
            <w:tcW w:w="606" w:type="dxa"/>
            <w:vAlign w:val="center"/>
          </w:tcPr>
          <w:p w14:paraId="1C087634"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0BAB71E0"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4B3C4EB4"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63A42F4C" w14:textId="30230F3B" w:rsidR="00C2529E" w:rsidRPr="00903086" w:rsidRDefault="00C2529E" w:rsidP="00C2529E">
            <w:pPr>
              <w:widowControl w:val="0"/>
              <w:jc w:val="center"/>
              <w:rPr>
                <w:rFonts w:ascii="GHEA Grapalat" w:hAnsi="GHEA Grapalat"/>
                <w:sz w:val="16"/>
                <w:szCs w:val="16"/>
              </w:rPr>
            </w:pPr>
          </w:p>
        </w:tc>
        <w:tc>
          <w:tcPr>
            <w:tcW w:w="848" w:type="dxa"/>
            <w:vAlign w:val="center"/>
          </w:tcPr>
          <w:p w14:paraId="2CB763A2" w14:textId="68C030F5" w:rsidR="00C2529E" w:rsidRPr="00903086" w:rsidRDefault="00C2529E" w:rsidP="00C2529E">
            <w:pPr>
              <w:widowControl w:val="0"/>
              <w:jc w:val="center"/>
              <w:rPr>
                <w:rFonts w:ascii="GHEA Grapalat" w:hAnsi="GHEA Grapalat"/>
                <w:sz w:val="16"/>
                <w:szCs w:val="16"/>
              </w:rPr>
            </w:pPr>
          </w:p>
        </w:tc>
        <w:tc>
          <w:tcPr>
            <w:tcW w:w="957" w:type="dxa"/>
            <w:vAlign w:val="center"/>
          </w:tcPr>
          <w:p w14:paraId="1275FC58" w14:textId="52858EB2" w:rsidR="00C2529E" w:rsidRPr="00903086" w:rsidRDefault="00C2529E" w:rsidP="00C2529E">
            <w:pPr>
              <w:widowControl w:val="0"/>
              <w:jc w:val="center"/>
              <w:rPr>
                <w:rFonts w:ascii="GHEA Grapalat" w:hAnsi="GHEA Grapalat"/>
                <w:sz w:val="16"/>
                <w:szCs w:val="16"/>
              </w:rPr>
            </w:pPr>
          </w:p>
        </w:tc>
        <w:tc>
          <w:tcPr>
            <w:tcW w:w="850" w:type="dxa"/>
            <w:vAlign w:val="center"/>
          </w:tcPr>
          <w:p w14:paraId="535E822D" w14:textId="38B6A931" w:rsidR="00C2529E" w:rsidRPr="00903086" w:rsidRDefault="00C2529E" w:rsidP="00C2529E">
            <w:pPr>
              <w:widowControl w:val="0"/>
              <w:jc w:val="center"/>
              <w:rPr>
                <w:rFonts w:ascii="GHEA Grapalat" w:hAnsi="GHEA Grapalat"/>
                <w:sz w:val="16"/>
                <w:szCs w:val="16"/>
              </w:rPr>
            </w:pPr>
          </w:p>
        </w:tc>
        <w:tc>
          <w:tcPr>
            <w:tcW w:w="785" w:type="dxa"/>
            <w:vAlign w:val="center"/>
          </w:tcPr>
          <w:p w14:paraId="6BB4D9C1" w14:textId="511BF5EF" w:rsidR="00C2529E" w:rsidRPr="005B23C5" w:rsidRDefault="00C2529E" w:rsidP="00C2529E">
            <w:pPr>
              <w:widowControl w:val="0"/>
              <w:jc w:val="center"/>
              <w:rPr>
                <w:rFonts w:ascii="GHEA Grapalat" w:hAnsi="GHEA Grapalat"/>
                <w:sz w:val="16"/>
                <w:szCs w:val="16"/>
              </w:rPr>
            </w:pPr>
          </w:p>
        </w:tc>
      </w:tr>
      <w:tr w:rsidR="00C2529E" w:rsidRPr="00D071E5" w14:paraId="7CF24730" w14:textId="77777777" w:rsidTr="00ED7E84">
        <w:trPr>
          <w:trHeight w:val="404"/>
          <w:jc w:val="center"/>
        </w:trPr>
        <w:tc>
          <w:tcPr>
            <w:tcW w:w="1693" w:type="dxa"/>
            <w:vAlign w:val="center"/>
          </w:tcPr>
          <w:p w14:paraId="4D5669C1" w14:textId="0AF8A0E5" w:rsidR="00C2529E"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11</w:t>
            </w:r>
          </w:p>
        </w:tc>
        <w:tc>
          <w:tcPr>
            <w:tcW w:w="2039" w:type="dxa"/>
            <w:vAlign w:val="center"/>
          </w:tcPr>
          <w:p w14:paraId="0723F8BE" w14:textId="55A34251" w:rsidR="00C2529E" w:rsidRPr="00F125FB" w:rsidRDefault="00C2529E" w:rsidP="00C2529E">
            <w:pPr>
              <w:widowControl w:val="0"/>
              <w:jc w:val="center"/>
              <w:rPr>
                <w:rFonts w:ascii="GHEA Grapalat" w:hAnsi="GHEA Grapalat"/>
                <w:color w:val="000000"/>
                <w:sz w:val="18"/>
                <w:szCs w:val="18"/>
                <w:lang w:eastAsia="en-US"/>
              </w:rPr>
            </w:pPr>
            <w:r w:rsidRPr="00921D24">
              <w:rPr>
                <w:rFonts w:ascii="GHEA Grapalat" w:hAnsi="GHEA Grapalat" w:cs="Calibri"/>
                <w:sz w:val="16"/>
                <w:szCs w:val="16"/>
              </w:rPr>
              <w:t>15811100</w:t>
            </w:r>
          </w:p>
        </w:tc>
        <w:tc>
          <w:tcPr>
            <w:tcW w:w="1675" w:type="dxa"/>
            <w:vAlign w:val="center"/>
          </w:tcPr>
          <w:p w14:paraId="0A0A4C85" w14:textId="4984D714" w:rsidR="00C2529E" w:rsidRPr="002B4556" w:rsidRDefault="00C2529E" w:rsidP="00C2529E">
            <w:pPr>
              <w:widowControl w:val="0"/>
              <w:jc w:val="center"/>
            </w:pPr>
            <w:r w:rsidRPr="00875F92">
              <w:rPr>
                <w:rFonts w:ascii="GHEA Grapalat" w:hAnsi="GHEA Grapalat"/>
                <w:sz w:val="16"/>
                <w:szCs w:val="16"/>
              </w:rPr>
              <w:t>Хлеб</w:t>
            </w:r>
          </w:p>
        </w:tc>
        <w:tc>
          <w:tcPr>
            <w:tcW w:w="955" w:type="dxa"/>
            <w:vAlign w:val="center"/>
          </w:tcPr>
          <w:p w14:paraId="48264655" w14:textId="48CEC1D2" w:rsidR="00C2529E" w:rsidRPr="00D071E5" w:rsidRDefault="00C2529E" w:rsidP="00C2529E">
            <w:pPr>
              <w:widowControl w:val="0"/>
              <w:jc w:val="center"/>
              <w:rPr>
                <w:rFonts w:ascii="GHEA Grapalat" w:hAnsi="GHEA Grapalat"/>
                <w:sz w:val="16"/>
                <w:szCs w:val="16"/>
              </w:rPr>
            </w:pPr>
          </w:p>
        </w:tc>
        <w:tc>
          <w:tcPr>
            <w:tcW w:w="976" w:type="dxa"/>
            <w:vAlign w:val="center"/>
          </w:tcPr>
          <w:p w14:paraId="7F6517AC" w14:textId="337273BC" w:rsidR="00C2529E" w:rsidRPr="00D071E5" w:rsidRDefault="00C2529E" w:rsidP="00C2529E">
            <w:pPr>
              <w:widowControl w:val="0"/>
              <w:jc w:val="center"/>
              <w:rPr>
                <w:rFonts w:ascii="GHEA Grapalat" w:hAnsi="GHEA Grapalat"/>
                <w:sz w:val="16"/>
                <w:szCs w:val="16"/>
              </w:rPr>
            </w:pPr>
          </w:p>
        </w:tc>
        <w:tc>
          <w:tcPr>
            <w:tcW w:w="689" w:type="dxa"/>
            <w:vAlign w:val="center"/>
          </w:tcPr>
          <w:p w14:paraId="644A17CB" w14:textId="4B7A71F4" w:rsidR="00C2529E" w:rsidRPr="00D071E5" w:rsidRDefault="00C2529E" w:rsidP="00C2529E">
            <w:pPr>
              <w:widowControl w:val="0"/>
              <w:jc w:val="center"/>
              <w:rPr>
                <w:rFonts w:ascii="GHEA Grapalat" w:hAnsi="GHEA Grapalat"/>
                <w:sz w:val="16"/>
                <w:szCs w:val="16"/>
              </w:rPr>
            </w:pPr>
          </w:p>
        </w:tc>
        <w:tc>
          <w:tcPr>
            <w:tcW w:w="834" w:type="dxa"/>
            <w:vAlign w:val="center"/>
          </w:tcPr>
          <w:p w14:paraId="097FBFC2" w14:textId="285B23D5" w:rsidR="00C2529E" w:rsidRPr="00D071E5" w:rsidRDefault="00C2529E" w:rsidP="00C2529E">
            <w:pPr>
              <w:widowControl w:val="0"/>
              <w:jc w:val="center"/>
              <w:rPr>
                <w:rFonts w:ascii="GHEA Grapalat" w:hAnsi="GHEA Grapalat"/>
                <w:sz w:val="16"/>
                <w:szCs w:val="16"/>
              </w:rPr>
            </w:pPr>
          </w:p>
        </w:tc>
        <w:tc>
          <w:tcPr>
            <w:tcW w:w="591" w:type="dxa"/>
            <w:vAlign w:val="center"/>
          </w:tcPr>
          <w:p w14:paraId="04EC365E" w14:textId="5B74BBF2" w:rsidR="00C2529E" w:rsidRPr="00D071E5" w:rsidRDefault="00C2529E" w:rsidP="00C2529E">
            <w:pPr>
              <w:widowControl w:val="0"/>
              <w:jc w:val="center"/>
              <w:rPr>
                <w:rFonts w:ascii="GHEA Grapalat" w:hAnsi="GHEA Grapalat"/>
                <w:sz w:val="16"/>
                <w:szCs w:val="16"/>
              </w:rPr>
            </w:pPr>
          </w:p>
        </w:tc>
        <w:tc>
          <w:tcPr>
            <w:tcW w:w="606" w:type="dxa"/>
            <w:vAlign w:val="center"/>
          </w:tcPr>
          <w:p w14:paraId="74EE7329"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7AC4E2E1"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6E40BCA9"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44928107" w14:textId="59E48B15" w:rsidR="00C2529E" w:rsidRPr="00903086" w:rsidRDefault="00C2529E" w:rsidP="00C2529E">
            <w:pPr>
              <w:widowControl w:val="0"/>
              <w:jc w:val="center"/>
              <w:rPr>
                <w:rFonts w:ascii="GHEA Grapalat" w:hAnsi="GHEA Grapalat"/>
                <w:sz w:val="16"/>
                <w:szCs w:val="16"/>
              </w:rPr>
            </w:pPr>
          </w:p>
        </w:tc>
        <w:tc>
          <w:tcPr>
            <w:tcW w:w="848" w:type="dxa"/>
            <w:vAlign w:val="center"/>
          </w:tcPr>
          <w:p w14:paraId="436CB718" w14:textId="41E06DE4" w:rsidR="00C2529E" w:rsidRPr="00903086" w:rsidRDefault="00C2529E" w:rsidP="00C2529E">
            <w:pPr>
              <w:widowControl w:val="0"/>
              <w:jc w:val="center"/>
              <w:rPr>
                <w:rFonts w:ascii="GHEA Grapalat" w:hAnsi="GHEA Grapalat"/>
                <w:sz w:val="16"/>
                <w:szCs w:val="16"/>
              </w:rPr>
            </w:pPr>
          </w:p>
        </w:tc>
        <w:tc>
          <w:tcPr>
            <w:tcW w:w="957" w:type="dxa"/>
            <w:vAlign w:val="center"/>
          </w:tcPr>
          <w:p w14:paraId="3CB8ED7C" w14:textId="6AC926BF" w:rsidR="00C2529E" w:rsidRPr="00903086" w:rsidRDefault="00C2529E" w:rsidP="00C2529E">
            <w:pPr>
              <w:widowControl w:val="0"/>
              <w:jc w:val="center"/>
              <w:rPr>
                <w:rFonts w:ascii="GHEA Grapalat" w:hAnsi="GHEA Grapalat"/>
                <w:sz w:val="16"/>
                <w:szCs w:val="16"/>
              </w:rPr>
            </w:pPr>
          </w:p>
        </w:tc>
        <w:tc>
          <w:tcPr>
            <w:tcW w:w="850" w:type="dxa"/>
            <w:vAlign w:val="center"/>
          </w:tcPr>
          <w:p w14:paraId="1D7B78C1" w14:textId="06E7197B" w:rsidR="00C2529E" w:rsidRPr="00903086" w:rsidRDefault="00C2529E" w:rsidP="00C2529E">
            <w:pPr>
              <w:widowControl w:val="0"/>
              <w:jc w:val="center"/>
              <w:rPr>
                <w:rFonts w:ascii="GHEA Grapalat" w:hAnsi="GHEA Grapalat"/>
                <w:sz w:val="16"/>
                <w:szCs w:val="16"/>
              </w:rPr>
            </w:pPr>
          </w:p>
        </w:tc>
        <w:tc>
          <w:tcPr>
            <w:tcW w:w="785" w:type="dxa"/>
            <w:vAlign w:val="center"/>
          </w:tcPr>
          <w:p w14:paraId="24D43B43" w14:textId="4C0C174F" w:rsidR="00C2529E" w:rsidRPr="005B23C5" w:rsidRDefault="00C2529E" w:rsidP="00C2529E">
            <w:pPr>
              <w:widowControl w:val="0"/>
              <w:jc w:val="center"/>
              <w:rPr>
                <w:rFonts w:ascii="GHEA Grapalat" w:hAnsi="GHEA Grapalat"/>
                <w:sz w:val="16"/>
                <w:szCs w:val="16"/>
              </w:rPr>
            </w:pPr>
          </w:p>
        </w:tc>
      </w:tr>
      <w:tr w:rsidR="00C2529E" w:rsidRPr="00D071E5" w14:paraId="73D385A7" w14:textId="77777777" w:rsidTr="00ED7E84">
        <w:trPr>
          <w:trHeight w:val="404"/>
          <w:jc w:val="center"/>
        </w:trPr>
        <w:tc>
          <w:tcPr>
            <w:tcW w:w="1693" w:type="dxa"/>
            <w:vAlign w:val="center"/>
          </w:tcPr>
          <w:p w14:paraId="3230C35D" w14:textId="7F411D8C" w:rsidR="00C2529E"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lastRenderedPageBreak/>
              <w:t>12</w:t>
            </w:r>
          </w:p>
        </w:tc>
        <w:tc>
          <w:tcPr>
            <w:tcW w:w="2039" w:type="dxa"/>
            <w:vAlign w:val="center"/>
          </w:tcPr>
          <w:p w14:paraId="13C39709" w14:textId="2EE357DF" w:rsidR="00C2529E" w:rsidRPr="00F125FB" w:rsidRDefault="00C2529E" w:rsidP="00C2529E">
            <w:pPr>
              <w:widowControl w:val="0"/>
              <w:jc w:val="center"/>
              <w:rPr>
                <w:rFonts w:ascii="GHEA Grapalat" w:hAnsi="GHEA Grapalat"/>
                <w:color w:val="000000"/>
                <w:sz w:val="18"/>
                <w:szCs w:val="18"/>
                <w:lang w:eastAsia="en-US"/>
              </w:rPr>
            </w:pPr>
            <w:r w:rsidRPr="00921D24">
              <w:rPr>
                <w:rFonts w:ascii="GHEA Grapalat" w:hAnsi="GHEA Grapalat" w:cs="Calibri"/>
                <w:sz w:val="16"/>
                <w:szCs w:val="16"/>
              </w:rPr>
              <w:t>15616000</w:t>
            </w:r>
          </w:p>
        </w:tc>
        <w:tc>
          <w:tcPr>
            <w:tcW w:w="1675" w:type="dxa"/>
            <w:vAlign w:val="center"/>
          </w:tcPr>
          <w:p w14:paraId="5185FC5A" w14:textId="083BF29C" w:rsidR="00C2529E" w:rsidRPr="002B4556" w:rsidRDefault="00C2529E" w:rsidP="00C2529E">
            <w:pPr>
              <w:widowControl w:val="0"/>
              <w:jc w:val="center"/>
            </w:pPr>
            <w:r w:rsidRPr="00875F92">
              <w:rPr>
                <w:rFonts w:ascii="GHEA Grapalat" w:hAnsi="GHEA Grapalat"/>
                <w:sz w:val="16"/>
                <w:szCs w:val="16"/>
              </w:rPr>
              <w:t>Гречиха</w:t>
            </w:r>
          </w:p>
        </w:tc>
        <w:tc>
          <w:tcPr>
            <w:tcW w:w="955" w:type="dxa"/>
            <w:vAlign w:val="center"/>
          </w:tcPr>
          <w:p w14:paraId="1C2ED87F" w14:textId="3FEE1B89" w:rsidR="00C2529E" w:rsidRPr="00D071E5" w:rsidRDefault="00C2529E" w:rsidP="00C2529E">
            <w:pPr>
              <w:widowControl w:val="0"/>
              <w:jc w:val="center"/>
              <w:rPr>
                <w:rFonts w:ascii="GHEA Grapalat" w:hAnsi="GHEA Grapalat"/>
                <w:sz w:val="16"/>
                <w:szCs w:val="16"/>
              </w:rPr>
            </w:pPr>
          </w:p>
        </w:tc>
        <w:tc>
          <w:tcPr>
            <w:tcW w:w="976" w:type="dxa"/>
            <w:vAlign w:val="center"/>
          </w:tcPr>
          <w:p w14:paraId="4C3444C5" w14:textId="5AB3D48D" w:rsidR="00C2529E" w:rsidRPr="00D071E5" w:rsidRDefault="00C2529E" w:rsidP="00C2529E">
            <w:pPr>
              <w:widowControl w:val="0"/>
              <w:jc w:val="center"/>
              <w:rPr>
                <w:rFonts w:ascii="GHEA Grapalat" w:hAnsi="GHEA Grapalat"/>
                <w:sz w:val="16"/>
                <w:szCs w:val="16"/>
              </w:rPr>
            </w:pPr>
          </w:p>
        </w:tc>
        <w:tc>
          <w:tcPr>
            <w:tcW w:w="689" w:type="dxa"/>
            <w:vAlign w:val="center"/>
          </w:tcPr>
          <w:p w14:paraId="0C3F2218" w14:textId="185046AB" w:rsidR="00C2529E" w:rsidRPr="00D071E5" w:rsidRDefault="00C2529E" w:rsidP="00C2529E">
            <w:pPr>
              <w:widowControl w:val="0"/>
              <w:jc w:val="center"/>
              <w:rPr>
                <w:rFonts w:ascii="GHEA Grapalat" w:hAnsi="GHEA Grapalat"/>
                <w:sz w:val="16"/>
                <w:szCs w:val="16"/>
              </w:rPr>
            </w:pPr>
          </w:p>
        </w:tc>
        <w:tc>
          <w:tcPr>
            <w:tcW w:w="834" w:type="dxa"/>
            <w:vAlign w:val="center"/>
          </w:tcPr>
          <w:p w14:paraId="6D0BB51A" w14:textId="5E3AFEDD" w:rsidR="00C2529E" w:rsidRPr="00D071E5" w:rsidRDefault="00C2529E" w:rsidP="00C2529E">
            <w:pPr>
              <w:widowControl w:val="0"/>
              <w:jc w:val="center"/>
              <w:rPr>
                <w:rFonts w:ascii="GHEA Grapalat" w:hAnsi="GHEA Grapalat"/>
                <w:sz w:val="16"/>
                <w:szCs w:val="16"/>
              </w:rPr>
            </w:pPr>
          </w:p>
        </w:tc>
        <w:tc>
          <w:tcPr>
            <w:tcW w:w="591" w:type="dxa"/>
            <w:vAlign w:val="center"/>
          </w:tcPr>
          <w:p w14:paraId="752FA419" w14:textId="3EEE7CEA" w:rsidR="00C2529E" w:rsidRPr="00D071E5" w:rsidRDefault="00C2529E" w:rsidP="00C2529E">
            <w:pPr>
              <w:widowControl w:val="0"/>
              <w:jc w:val="center"/>
              <w:rPr>
                <w:rFonts w:ascii="GHEA Grapalat" w:hAnsi="GHEA Grapalat"/>
                <w:sz w:val="16"/>
                <w:szCs w:val="16"/>
              </w:rPr>
            </w:pPr>
          </w:p>
        </w:tc>
        <w:tc>
          <w:tcPr>
            <w:tcW w:w="606" w:type="dxa"/>
            <w:vAlign w:val="center"/>
          </w:tcPr>
          <w:p w14:paraId="3FB74473"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74C9C2DF"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7B45CFB5"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403E45C5" w14:textId="6BF4AF97" w:rsidR="00C2529E" w:rsidRPr="00903086" w:rsidRDefault="00C2529E" w:rsidP="00C2529E">
            <w:pPr>
              <w:widowControl w:val="0"/>
              <w:jc w:val="center"/>
              <w:rPr>
                <w:rFonts w:ascii="GHEA Grapalat" w:hAnsi="GHEA Grapalat"/>
                <w:sz w:val="16"/>
                <w:szCs w:val="16"/>
              </w:rPr>
            </w:pPr>
          </w:p>
        </w:tc>
        <w:tc>
          <w:tcPr>
            <w:tcW w:w="848" w:type="dxa"/>
            <w:vAlign w:val="center"/>
          </w:tcPr>
          <w:p w14:paraId="30076983" w14:textId="267830CB" w:rsidR="00C2529E" w:rsidRPr="00903086" w:rsidRDefault="00C2529E" w:rsidP="00C2529E">
            <w:pPr>
              <w:widowControl w:val="0"/>
              <w:jc w:val="center"/>
              <w:rPr>
                <w:rFonts w:ascii="GHEA Grapalat" w:hAnsi="GHEA Grapalat"/>
                <w:sz w:val="16"/>
                <w:szCs w:val="16"/>
              </w:rPr>
            </w:pPr>
          </w:p>
        </w:tc>
        <w:tc>
          <w:tcPr>
            <w:tcW w:w="957" w:type="dxa"/>
            <w:vAlign w:val="center"/>
          </w:tcPr>
          <w:p w14:paraId="2767A35A" w14:textId="78D535A7" w:rsidR="00C2529E" w:rsidRPr="00903086" w:rsidRDefault="00C2529E" w:rsidP="00C2529E">
            <w:pPr>
              <w:widowControl w:val="0"/>
              <w:jc w:val="center"/>
              <w:rPr>
                <w:rFonts w:ascii="GHEA Grapalat" w:hAnsi="GHEA Grapalat"/>
                <w:sz w:val="16"/>
                <w:szCs w:val="16"/>
              </w:rPr>
            </w:pPr>
          </w:p>
        </w:tc>
        <w:tc>
          <w:tcPr>
            <w:tcW w:w="850" w:type="dxa"/>
            <w:vAlign w:val="center"/>
          </w:tcPr>
          <w:p w14:paraId="4DF28897" w14:textId="581A0240" w:rsidR="00C2529E" w:rsidRPr="00903086" w:rsidRDefault="00C2529E" w:rsidP="00C2529E">
            <w:pPr>
              <w:widowControl w:val="0"/>
              <w:jc w:val="center"/>
              <w:rPr>
                <w:rFonts w:ascii="GHEA Grapalat" w:hAnsi="GHEA Grapalat"/>
                <w:sz w:val="16"/>
                <w:szCs w:val="16"/>
              </w:rPr>
            </w:pPr>
          </w:p>
        </w:tc>
        <w:tc>
          <w:tcPr>
            <w:tcW w:w="785" w:type="dxa"/>
            <w:vAlign w:val="center"/>
          </w:tcPr>
          <w:p w14:paraId="6C6EDAF9" w14:textId="2FB89ADE" w:rsidR="00C2529E" w:rsidRPr="005B23C5" w:rsidRDefault="00C2529E" w:rsidP="00C2529E">
            <w:pPr>
              <w:widowControl w:val="0"/>
              <w:jc w:val="center"/>
              <w:rPr>
                <w:rFonts w:ascii="GHEA Grapalat" w:hAnsi="GHEA Grapalat"/>
                <w:sz w:val="16"/>
                <w:szCs w:val="16"/>
              </w:rPr>
            </w:pPr>
          </w:p>
        </w:tc>
      </w:tr>
      <w:tr w:rsidR="00C2529E" w:rsidRPr="00D071E5" w14:paraId="30E24CCC" w14:textId="77777777" w:rsidTr="00ED7E84">
        <w:trPr>
          <w:trHeight w:val="404"/>
          <w:jc w:val="center"/>
        </w:trPr>
        <w:tc>
          <w:tcPr>
            <w:tcW w:w="1693" w:type="dxa"/>
            <w:vAlign w:val="center"/>
          </w:tcPr>
          <w:p w14:paraId="0654E330" w14:textId="00177215" w:rsidR="00C2529E"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13</w:t>
            </w:r>
          </w:p>
        </w:tc>
        <w:tc>
          <w:tcPr>
            <w:tcW w:w="2039" w:type="dxa"/>
            <w:vAlign w:val="center"/>
          </w:tcPr>
          <w:p w14:paraId="019C5878" w14:textId="68DD0ABA" w:rsidR="00C2529E" w:rsidRPr="00F125FB" w:rsidRDefault="00C2529E" w:rsidP="00C2529E">
            <w:pPr>
              <w:widowControl w:val="0"/>
              <w:jc w:val="center"/>
              <w:rPr>
                <w:rFonts w:ascii="GHEA Grapalat" w:hAnsi="GHEA Grapalat"/>
                <w:color w:val="000000"/>
                <w:sz w:val="18"/>
                <w:szCs w:val="18"/>
                <w:lang w:eastAsia="en-US"/>
              </w:rPr>
            </w:pPr>
            <w:r w:rsidRPr="00921D24">
              <w:rPr>
                <w:rFonts w:ascii="GHEA Grapalat" w:hAnsi="GHEA Grapalat" w:cs="Calibri"/>
                <w:sz w:val="16"/>
                <w:szCs w:val="16"/>
              </w:rPr>
              <w:t>3142510</w:t>
            </w:r>
          </w:p>
        </w:tc>
        <w:tc>
          <w:tcPr>
            <w:tcW w:w="1675" w:type="dxa"/>
            <w:vAlign w:val="center"/>
          </w:tcPr>
          <w:p w14:paraId="65FAB7A0" w14:textId="7ED70410" w:rsidR="00C2529E" w:rsidRPr="002B4556" w:rsidRDefault="00C2529E" w:rsidP="00C2529E">
            <w:pPr>
              <w:widowControl w:val="0"/>
              <w:jc w:val="center"/>
            </w:pPr>
            <w:r w:rsidRPr="00875F92">
              <w:rPr>
                <w:rFonts w:ascii="GHEA Grapalat" w:hAnsi="GHEA Grapalat"/>
                <w:sz w:val="16"/>
                <w:szCs w:val="16"/>
              </w:rPr>
              <w:t>Яйцо</w:t>
            </w:r>
          </w:p>
        </w:tc>
        <w:tc>
          <w:tcPr>
            <w:tcW w:w="955" w:type="dxa"/>
            <w:vAlign w:val="center"/>
          </w:tcPr>
          <w:p w14:paraId="5E6372A1" w14:textId="38AC2744" w:rsidR="00C2529E" w:rsidRPr="00D071E5" w:rsidRDefault="00C2529E" w:rsidP="00C2529E">
            <w:pPr>
              <w:widowControl w:val="0"/>
              <w:jc w:val="center"/>
              <w:rPr>
                <w:rFonts w:ascii="GHEA Grapalat" w:hAnsi="GHEA Grapalat"/>
                <w:sz w:val="16"/>
                <w:szCs w:val="16"/>
              </w:rPr>
            </w:pPr>
          </w:p>
        </w:tc>
        <w:tc>
          <w:tcPr>
            <w:tcW w:w="976" w:type="dxa"/>
            <w:vAlign w:val="center"/>
          </w:tcPr>
          <w:p w14:paraId="2831794F" w14:textId="5400AAFA" w:rsidR="00C2529E" w:rsidRPr="00D071E5" w:rsidRDefault="00C2529E" w:rsidP="00C2529E">
            <w:pPr>
              <w:widowControl w:val="0"/>
              <w:jc w:val="center"/>
              <w:rPr>
                <w:rFonts w:ascii="GHEA Grapalat" w:hAnsi="GHEA Grapalat"/>
                <w:sz w:val="16"/>
                <w:szCs w:val="16"/>
              </w:rPr>
            </w:pPr>
          </w:p>
        </w:tc>
        <w:tc>
          <w:tcPr>
            <w:tcW w:w="689" w:type="dxa"/>
            <w:vAlign w:val="center"/>
          </w:tcPr>
          <w:p w14:paraId="0D0797FB" w14:textId="648EC3F6" w:rsidR="00C2529E" w:rsidRPr="00D071E5" w:rsidRDefault="00C2529E" w:rsidP="00C2529E">
            <w:pPr>
              <w:widowControl w:val="0"/>
              <w:jc w:val="center"/>
              <w:rPr>
                <w:rFonts w:ascii="GHEA Grapalat" w:hAnsi="GHEA Grapalat"/>
                <w:sz w:val="16"/>
                <w:szCs w:val="16"/>
              </w:rPr>
            </w:pPr>
          </w:p>
        </w:tc>
        <w:tc>
          <w:tcPr>
            <w:tcW w:w="834" w:type="dxa"/>
            <w:vAlign w:val="center"/>
          </w:tcPr>
          <w:p w14:paraId="775E2836" w14:textId="0A75CEE4" w:rsidR="00C2529E" w:rsidRPr="00D071E5" w:rsidRDefault="00C2529E" w:rsidP="00C2529E">
            <w:pPr>
              <w:widowControl w:val="0"/>
              <w:jc w:val="center"/>
              <w:rPr>
                <w:rFonts w:ascii="GHEA Grapalat" w:hAnsi="GHEA Grapalat"/>
                <w:sz w:val="16"/>
                <w:szCs w:val="16"/>
              </w:rPr>
            </w:pPr>
          </w:p>
        </w:tc>
        <w:tc>
          <w:tcPr>
            <w:tcW w:w="591" w:type="dxa"/>
            <w:vAlign w:val="center"/>
          </w:tcPr>
          <w:p w14:paraId="72398A03" w14:textId="2CA32958" w:rsidR="00C2529E" w:rsidRPr="00D071E5" w:rsidRDefault="00C2529E" w:rsidP="00C2529E">
            <w:pPr>
              <w:widowControl w:val="0"/>
              <w:jc w:val="center"/>
              <w:rPr>
                <w:rFonts w:ascii="GHEA Grapalat" w:hAnsi="GHEA Grapalat"/>
                <w:sz w:val="16"/>
                <w:szCs w:val="16"/>
              </w:rPr>
            </w:pPr>
          </w:p>
        </w:tc>
        <w:tc>
          <w:tcPr>
            <w:tcW w:w="606" w:type="dxa"/>
            <w:vAlign w:val="center"/>
          </w:tcPr>
          <w:p w14:paraId="24709299"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0DB4B4A7"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68831F91"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095EE0A9" w14:textId="6CD9F0C2" w:rsidR="00C2529E" w:rsidRPr="00903086" w:rsidRDefault="00C2529E" w:rsidP="00C2529E">
            <w:pPr>
              <w:widowControl w:val="0"/>
              <w:jc w:val="center"/>
              <w:rPr>
                <w:rFonts w:ascii="GHEA Grapalat" w:hAnsi="GHEA Grapalat"/>
                <w:sz w:val="16"/>
                <w:szCs w:val="16"/>
              </w:rPr>
            </w:pPr>
          </w:p>
        </w:tc>
        <w:tc>
          <w:tcPr>
            <w:tcW w:w="848" w:type="dxa"/>
            <w:vAlign w:val="center"/>
          </w:tcPr>
          <w:p w14:paraId="17DD64DA" w14:textId="10356E6C" w:rsidR="00C2529E" w:rsidRPr="00903086" w:rsidRDefault="00C2529E" w:rsidP="00C2529E">
            <w:pPr>
              <w:widowControl w:val="0"/>
              <w:jc w:val="center"/>
              <w:rPr>
                <w:rFonts w:ascii="GHEA Grapalat" w:hAnsi="GHEA Grapalat"/>
                <w:sz w:val="16"/>
                <w:szCs w:val="16"/>
              </w:rPr>
            </w:pPr>
          </w:p>
        </w:tc>
        <w:tc>
          <w:tcPr>
            <w:tcW w:w="957" w:type="dxa"/>
            <w:vAlign w:val="center"/>
          </w:tcPr>
          <w:p w14:paraId="2372AE2D" w14:textId="4AA0A70D" w:rsidR="00C2529E" w:rsidRPr="00903086" w:rsidRDefault="00C2529E" w:rsidP="00C2529E">
            <w:pPr>
              <w:widowControl w:val="0"/>
              <w:jc w:val="center"/>
              <w:rPr>
                <w:rFonts w:ascii="GHEA Grapalat" w:hAnsi="GHEA Grapalat"/>
                <w:sz w:val="16"/>
                <w:szCs w:val="16"/>
              </w:rPr>
            </w:pPr>
          </w:p>
        </w:tc>
        <w:tc>
          <w:tcPr>
            <w:tcW w:w="850" w:type="dxa"/>
            <w:vAlign w:val="center"/>
          </w:tcPr>
          <w:p w14:paraId="0190C9EB" w14:textId="35EFC68C" w:rsidR="00C2529E" w:rsidRPr="00903086" w:rsidRDefault="00C2529E" w:rsidP="00C2529E">
            <w:pPr>
              <w:widowControl w:val="0"/>
              <w:jc w:val="center"/>
              <w:rPr>
                <w:rFonts w:ascii="GHEA Grapalat" w:hAnsi="GHEA Grapalat"/>
                <w:sz w:val="16"/>
                <w:szCs w:val="16"/>
              </w:rPr>
            </w:pPr>
          </w:p>
        </w:tc>
        <w:tc>
          <w:tcPr>
            <w:tcW w:w="785" w:type="dxa"/>
            <w:vAlign w:val="center"/>
          </w:tcPr>
          <w:p w14:paraId="2A9F007C" w14:textId="25011783" w:rsidR="00C2529E" w:rsidRPr="005B23C5" w:rsidRDefault="00C2529E" w:rsidP="00C2529E">
            <w:pPr>
              <w:widowControl w:val="0"/>
              <w:jc w:val="center"/>
              <w:rPr>
                <w:rFonts w:ascii="GHEA Grapalat" w:hAnsi="GHEA Grapalat"/>
                <w:sz w:val="16"/>
                <w:szCs w:val="16"/>
              </w:rPr>
            </w:pPr>
          </w:p>
        </w:tc>
      </w:tr>
      <w:tr w:rsidR="00C2529E" w:rsidRPr="00D071E5" w14:paraId="45031057" w14:textId="77777777" w:rsidTr="00ED7E84">
        <w:trPr>
          <w:trHeight w:val="404"/>
          <w:jc w:val="center"/>
        </w:trPr>
        <w:tc>
          <w:tcPr>
            <w:tcW w:w="1693" w:type="dxa"/>
            <w:vAlign w:val="center"/>
          </w:tcPr>
          <w:p w14:paraId="1E83C1E7" w14:textId="1E804A9A" w:rsidR="00C2529E"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14</w:t>
            </w:r>
          </w:p>
        </w:tc>
        <w:tc>
          <w:tcPr>
            <w:tcW w:w="2039" w:type="dxa"/>
            <w:vAlign w:val="center"/>
          </w:tcPr>
          <w:p w14:paraId="3FB27690" w14:textId="061D99D4" w:rsidR="00C2529E" w:rsidRPr="00F125FB" w:rsidRDefault="00C2529E" w:rsidP="00C2529E">
            <w:pPr>
              <w:widowControl w:val="0"/>
              <w:jc w:val="center"/>
              <w:rPr>
                <w:rFonts w:ascii="GHEA Grapalat" w:hAnsi="GHEA Grapalat"/>
                <w:color w:val="000000"/>
                <w:sz w:val="18"/>
                <w:szCs w:val="18"/>
                <w:lang w:eastAsia="en-US"/>
              </w:rPr>
            </w:pPr>
            <w:r w:rsidRPr="00921D24">
              <w:rPr>
                <w:rFonts w:ascii="GHEA Grapalat" w:hAnsi="GHEA Grapalat" w:cs="Calibri"/>
                <w:sz w:val="16"/>
                <w:szCs w:val="16"/>
              </w:rPr>
              <w:t>15851100</w:t>
            </w:r>
          </w:p>
        </w:tc>
        <w:tc>
          <w:tcPr>
            <w:tcW w:w="1675" w:type="dxa"/>
            <w:vAlign w:val="center"/>
          </w:tcPr>
          <w:p w14:paraId="3C7B3C44" w14:textId="19C3DF43" w:rsidR="00C2529E" w:rsidRPr="002B4556" w:rsidRDefault="00C2529E" w:rsidP="00C2529E">
            <w:pPr>
              <w:widowControl w:val="0"/>
              <w:jc w:val="center"/>
            </w:pPr>
            <w:r w:rsidRPr="00875F92">
              <w:rPr>
                <w:rFonts w:ascii="GHEA Grapalat" w:hAnsi="GHEA Grapalat"/>
                <w:sz w:val="16"/>
                <w:szCs w:val="16"/>
              </w:rPr>
              <w:t>Макаронные изделия</w:t>
            </w:r>
          </w:p>
        </w:tc>
        <w:tc>
          <w:tcPr>
            <w:tcW w:w="955" w:type="dxa"/>
            <w:vAlign w:val="center"/>
          </w:tcPr>
          <w:p w14:paraId="5EC3E141" w14:textId="101536BC" w:rsidR="00C2529E" w:rsidRPr="00D071E5" w:rsidRDefault="00C2529E" w:rsidP="00C2529E">
            <w:pPr>
              <w:widowControl w:val="0"/>
              <w:jc w:val="center"/>
              <w:rPr>
                <w:rFonts w:ascii="GHEA Grapalat" w:hAnsi="GHEA Grapalat"/>
                <w:sz w:val="16"/>
                <w:szCs w:val="16"/>
              </w:rPr>
            </w:pPr>
          </w:p>
        </w:tc>
        <w:tc>
          <w:tcPr>
            <w:tcW w:w="976" w:type="dxa"/>
            <w:vAlign w:val="center"/>
          </w:tcPr>
          <w:p w14:paraId="1BA571AD" w14:textId="40B8E425" w:rsidR="00C2529E" w:rsidRPr="00D071E5" w:rsidRDefault="00C2529E" w:rsidP="00C2529E">
            <w:pPr>
              <w:widowControl w:val="0"/>
              <w:jc w:val="center"/>
              <w:rPr>
                <w:rFonts w:ascii="GHEA Grapalat" w:hAnsi="GHEA Grapalat"/>
                <w:sz w:val="16"/>
                <w:szCs w:val="16"/>
              </w:rPr>
            </w:pPr>
          </w:p>
        </w:tc>
        <w:tc>
          <w:tcPr>
            <w:tcW w:w="689" w:type="dxa"/>
            <w:vAlign w:val="center"/>
          </w:tcPr>
          <w:p w14:paraId="3506C560" w14:textId="3862C8AA" w:rsidR="00C2529E" w:rsidRPr="00D071E5" w:rsidRDefault="00C2529E" w:rsidP="00C2529E">
            <w:pPr>
              <w:widowControl w:val="0"/>
              <w:jc w:val="center"/>
              <w:rPr>
                <w:rFonts w:ascii="GHEA Grapalat" w:hAnsi="GHEA Grapalat"/>
                <w:sz w:val="16"/>
                <w:szCs w:val="16"/>
              </w:rPr>
            </w:pPr>
          </w:p>
        </w:tc>
        <w:tc>
          <w:tcPr>
            <w:tcW w:w="834" w:type="dxa"/>
            <w:vAlign w:val="center"/>
          </w:tcPr>
          <w:p w14:paraId="5FCED14F" w14:textId="0D70B880" w:rsidR="00C2529E" w:rsidRPr="00D071E5" w:rsidRDefault="00C2529E" w:rsidP="00C2529E">
            <w:pPr>
              <w:widowControl w:val="0"/>
              <w:jc w:val="center"/>
              <w:rPr>
                <w:rFonts w:ascii="GHEA Grapalat" w:hAnsi="GHEA Grapalat"/>
                <w:sz w:val="16"/>
                <w:szCs w:val="16"/>
              </w:rPr>
            </w:pPr>
          </w:p>
        </w:tc>
        <w:tc>
          <w:tcPr>
            <w:tcW w:w="591" w:type="dxa"/>
            <w:vAlign w:val="center"/>
          </w:tcPr>
          <w:p w14:paraId="1C40B0F2" w14:textId="3F6B2B81" w:rsidR="00C2529E" w:rsidRPr="00D071E5" w:rsidRDefault="00C2529E" w:rsidP="00C2529E">
            <w:pPr>
              <w:widowControl w:val="0"/>
              <w:jc w:val="center"/>
              <w:rPr>
                <w:rFonts w:ascii="GHEA Grapalat" w:hAnsi="GHEA Grapalat"/>
                <w:sz w:val="16"/>
                <w:szCs w:val="16"/>
              </w:rPr>
            </w:pPr>
          </w:p>
        </w:tc>
        <w:tc>
          <w:tcPr>
            <w:tcW w:w="606" w:type="dxa"/>
            <w:vAlign w:val="center"/>
          </w:tcPr>
          <w:p w14:paraId="78D1074E"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061241E9"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057743D1"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4B7156EE" w14:textId="59AFDCB5" w:rsidR="00C2529E" w:rsidRPr="00903086" w:rsidRDefault="00C2529E" w:rsidP="00C2529E">
            <w:pPr>
              <w:widowControl w:val="0"/>
              <w:jc w:val="center"/>
              <w:rPr>
                <w:rFonts w:ascii="GHEA Grapalat" w:hAnsi="GHEA Grapalat"/>
                <w:sz w:val="16"/>
                <w:szCs w:val="16"/>
              </w:rPr>
            </w:pPr>
          </w:p>
        </w:tc>
        <w:tc>
          <w:tcPr>
            <w:tcW w:w="848" w:type="dxa"/>
            <w:vAlign w:val="center"/>
          </w:tcPr>
          <w:p w14:paraId="5620D688" w14:textId="6416CC7E" w:rsidR="00C2529E" w:rsidRPr="00903086" w:rsidRDefault="00C2529E" w:rsidP="00C2529E">
            <w:pPr>
              <w:widowControl w:val="0"/>
              <w:jc w:val="center"/>
              <w:rPr>
                <w:rFonts w:ascii="GHEA Grapalat" w:hAnsi="GHEA Grapalat"/>
                <w:sz w:val="16"/>
                <w:szCs w:val="16"/>
              </w:rPr>
            </w:pPr>
          </w:p>
        </w:tc>
        <w:tc>
          <w:tcPr>
            <w:tcW w:w="957" w:type="dxa"/>
            <w:vAlign w:val="center"/>
          </w:tcPr>
          <w:p w14:paraId="44D2F2BA" w14:textId="70721830" w:rsidR="00C2529E" w:rsidRPr="00903086" w:rsidRDefault="00C2529E" w:rsidP="00C2529E">
            <w:pPr>
              <w:widowControl w:val="0"/>
              <w:jc w:val="center"/>
              <w:rPr>
                <w:rFonts w:ascii="GHEA Grapalat" w:hAnsi="GHEA Grapalat"/>
                <w:sz w:val="16"/>
                <w:szCs w:val="16"/>
              </w:rPr>
            </w:pPr>
          </w:p>
        </w:tc>
        <w:tc>
          <w:tcPr>
            <w:tcW w:w="850" w:type="dxa"/>
            <w:vAlign w:val="center"/>
          </w:tcPr>
          <w:p w14:paraId="6BB6A2CF" w14:textId="25F2D8C1" w:rsidR="00C2529E" w:rsidRPr="00903086" w:rsidRDefault="00C2529E" w:rsidP="00C2529E">
            <w:pPr>
              <w:widowControl w:val="0"/>
              <w:jc w:val="center"/>
              <w:rPr>
                <w:rFonts w:ascii="GHEA Grapalat" w:hAnsi="GHEA Grapalat"/>
                <w:sz w:val="16"/>
                <w:szCs w:val="16"/>
              </w:rPr>
            </w:pPr>
          </w:p>
        </w:tc>
        <w:tc>
          <w:tcPr>
            <w:tcW w:w="785" w:type="dxa"/>
            <w:vAlign w:val="center"/>
          </w:tcPr>
          <w:p w14:paraId="5890C5DA" w14:textId="7FF64646" w:rsidR="00C2529E" w:rsidRPr="005B23C5" w:rsidRDefault="00C2529E" w:rsidP="00C2529E">
            <w:pPr>
              <w:widowControl w:val="0"/>
              <w:jc w:val="center"/>
              <w:rPr>
                <w:rFonts w:ascii="GHEA Grapalat" w:hAnsi="GHEA Grapalat"/>
                <w:sz w:val="16"/>
                <w:szCs w:val="16"/>
              </w:rPr>
            </w:pPr>
          </w:p>
        </w:tc>
      </w:tr>
      <w:tr w:rsidR="00C2529E" w:rsidRPr="00D071E5" w14:paraId="73FCD33C" w14:textId="77777777" w:rsidTr="00ED7E84">
        <w:trPr>
          <w:trHeight w:val="404"/>
          <w:jc w:val="center"/>
        </w:trPr>
        <w:tc>
          <w:tcPr>
            <w:tcW w:w="1693" w:type="dxa"/>
            <w:vAlign w:val="center"/>
          </w:tcPr>
          <w:p w14:paraId="3EDB5088" w14:textId="3ABAA78D" w:rsidR="00C2529E"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15</w:t>
            </w:r>
          </w:p>
        </w:tc>
        <w:tc>
          <w:tcPr>
            <w:tcW w:w="2039" w:type="dxa"/>
            <w:vAlign w:val="center"/>
          </w:tcPr>
          <w:p w14:paraId="7EAD5522" w14:textId="64436CAD" w:rsidR="00C2529E" w:rsidRPr="00F125FB" w:rsidRDefault="00C2529E" w:rsidP="00C2529E">
            <w:pPr>
              <w:widowControl w:val="0"/>
              <w:jc w:val="center"/>
              <w:rPr>
                <w:rFonts w:ascii="GHEA Grapalat" w:hAnsi="GHEA Grapalat"/>
                <w:color w:val="000000"/>
                <w:sz w:val="18"/>
                <w:szCs w:val="18"/>
                <w:lang w:eastAsia="en-US"/>
              </w:rPr>
            </w:pPr>
            <w:r w:rsidRPr="00921D24">
              <w:rPr>
                <w:rFonts w:ascii="GHEA Grapalat" w:hAnsi="GHEA Grapalat" w:cs="Calibri"/>
                <w:sz w:val="16"/>
                <w:szCs w:val="16"/>
              </w:rPr>
              <w:t>15331154</w:t>
            </w:r>
          </w:p>
        </w:tc>
        <w:tc>
          <w:tcPr>
            <w:tcW w:w="1675" w:type="dxa"/>
            <w:vAlign w:val="center"/>
          </w:tcPr>
          <w:p w14:paraId="5AA7F07C" w14:textId="0A58D427" w:rsidR="00C2529E" w:rsidRPr="002B4556" w:rsidRDefault="00C2529E" w:rsidP="00C2529E">
            <w:pPr>
              <w:widowControl w:val="0"/>
              <w:jc w:val="center"/>
            </w:pPr>
            <w:r w:rsidRPr="00875F92">
              <w:rPr>
                <w:rFonts w:ascii="GHEA Grapalat" w:hAnsi="GHEA Grapalat"/>
                <w:sz w:val="16"/>
                <w:szCs w:val="16"/>
              </w:rPr>
              <w:t>Горох</w:t>
            </w:r>
          </w:p>
        </w:tc>
        <w:tc>
          <w:tcPr>
            <w:tcW w:w="955" w:type="dxa"/>
            <w:vAlign w:val="center"/>
          </w:tcPr>
          <w:p w14:paraId="77C1BE0E" w14:textId="706DF9D7" w:rsidR="00C2529E" w:rsidRPr="00D071E5" w:rsidRDefault="00C2529E" w:rsidP="00C2529E">
            <w:pPr>
              <w:widowControl w:val="0"/>
              <w:jc w:val="center"/>
              <w:rPr>
                <w:rFonts w:ascii="GHEA Grapalat" w:hAnsi="GHEA Grapalat"/>
                <w:sz w:val="16"/>
                <w:szCs w:val="16"/>
              </w:rPr>
            </w:pPr>
          </w:p>
        </w:tc>
        <w:tc>
          <w:tcPr>
            <w:tcW w:w="976" w:type="dxa"/>
            <w:vAlign w:val="center"/>
          </w:tcPr>
          <w:p w14:paraId="5EA50656" w14:textId="77576FEE" w:rsidR="00C2529E" w:rsidRPr="00D071E5" w:rsidRDefault="00C2529E" w:rsidP="00C2529E">
            <w:pPr>
              <w:widowControl w:val="0"/>
              <w:jc w:val="center"/>
              <w:rPr>
                <w:rFonts w:ascii="GHEA Grapalat" w:hAnsi="GHEA Grapalat"/>
                <w:sz w:val="16"/>
                <w:szCs w:val="16"/>
              </w:rPr>
            </w:pPr>
          </w:p>
        </w:tc>
        <w:tc>
          <w:tcPr>
            <w:tcW w:w="689" w:type="dxa"/>
            <w:vAlign w:val="center"/>
          </w:tcPr>
          <w:p w14:paraId="7BF0F6C4" w14:textId="618CF31C" w:rsidR="00C2529E" w:rsidRPr="00D071E5" w:rsidRDefault="00C2529E" w:rsidP="00C2529E">
            <w:pPr>
              <w:widowControl w:val="0"/>
              <w:jc w:val="center"/>
              <w:rPr>
                <w:rFonts w:ascii="GHEA Grapalat" w:hAnsi="GHEA Grapalat"/>
                <w:sz w:val="16"/>
                <w:szCs w:val="16"/>
              </w:rPr>
            </w:pPr>
          </w:p>
        </w:tc>
        <w:tc>
          <w:tcPr>
            <w:tcW w:w="834" w:type="dxa"/>
            <w:vAlign w:val="center"/>
          </w:tcPr>
          <w:p w14:paraId="6637C220" w14:textId="21269E20" w:rsidR="00C2529E" w:rsidRPr="00D071E5" w:rsidRDefault="00C2529E" w:rsidP="00C2529E">
            <w:pPr>
              <w:widowControl w:val="0"/>
              <w:jc w:val="center"/>
              <w:rPr>
                <w:rFonts w:ascii="GHEA Grapalat" w:hAnsi="GHEA Grapalat"/>
                <w:sz w:val="16"/>
                <w:szCs w:val="16"/>
              </w:rPr>
            </w:pPr>
          </w:p>
        </w:tc>
        <w:tc>
          <w:tcPr>
            <w:tcW w:w="591" w:type="dxa"/>
            <w:vAlign w:val="center"/>
          </w:tcPr>
          <w:p w14:paraId="041F2876" w14:textId="18E1953A" w:rsidR="00C2529E" w:rsidRPr="00D071E5" w:rsidRDefault="00C2529E" w:rsidP="00C2529E">
            <w:pPr>
              <w:widowControl w:val="0"/>
              <w:jc w:val="center"/>
              <w:rPr>
                <w:rFonts w:ascii="GHEA Grapalat" w:hAnsi="GHEA Grapalat"/>
                <w:sz w:val="16"/>
                <w:szCs w:val="16"/>
              </w:rPr>
            </w:pPr>
          </w:p>
        </w:tc>
        <w:tc>
          <w:tcPr>
            <w:tcW w:w="606" w:type="dxa"/>
            <w:vAlign w:val="center"/>
          </w:tcPr>
          <w:p w14:paraId="3A5FDA62"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0A49BF31"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4A386942"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712AD421" w14:textId="2C5DA2FE" w:rsidR="00C2529E" w:rsidRPr="00903086" w:rsidRDefault="00C2529E" w:rsidP="00C2529E">
            <w:pPr>
              <w:widowControl w:val="0"/>
              <w:jc w:val="center"/>
              <w:rPr>
                <w:rFonts w:ascii="GHEA Grapalat" w:hAnsi="GHEA Grapalat"/>
                <w:sz w:val="16"/>
                <w:szCs w:val="16"/>
              </w:rPr>
            </w:pPr>
          </w:p>
        </w:tc>
        <w:tc>
          <w:tcPr>
            <w:tcW w:w="848" w:type="dxa"/>
            <w:vAlign w:val="center"/>
          </w:tcPr>
          <w:p w14:paraId="1318D6F3" w14:textId="557CB5F7" w:rsidR="00C2529E" w:rsidRPr="00903086" w:rsidRDefault="00C2529E" w:rsidP="00C2529E">
            <w:pPr>
              <w:widowControl w:val="0"/>
              <w:jc w:val="center"/>
              <w:rPr>
                <w:rFonts w:ascii="GHEA Grapalat" w:hAnsi="GHEA Grapalat"/>
                <w:sz w:val="16"/>
                <w:szCs w:val="16"/>
              </w:rPr>
            </w:pPr>
          </w:p>
        </w:tc>
        <w:tc>
          <w:tcPr>
            <w:tcW w:w="957" w:type="dxa"/>
            <w:vAlign w:val="center"/>
          </w:tcPr>
          <w:p w14:paraId="3AFADD8D" w14:textId="69BB6774" w:rsidR="00C2529E" w:rsidRPr="00903086" w:rsidRDefault="00C2529E" w:rsidP="00C2529E">
            <w:pPr>
              <w:widowControl w:val="0"/>
              <w:jc w:val="center"/>
              <w:rPr>
                <w:rFonts w:ascii="GHEA Grapalat" w:hAnsi="GHEA Grapalat"/>
                <w:sz w:val="16"/>
                <w:szCs w:val="16"/>
              </w:rPr>
            </w:pPr>
          </w:p>
        </w:tc>
        <w:tc>
          <w:tcPr>
            <w:tcW w:w="850" w:type="dxa"/>
            <w:vAlign w:val="center"/>
          </w:tcPr>
          <w:p w14:paraId="451249AE" w14:textId="4CEAE0B5" w:rsidR="00C2529E" w:rsidRPr="00903086" w:rsidRDefault="00C2529E" w:rsidP="00C2529E">
            <w:pPr>
              <w:widowControl w:val="0"/>
              <w:jc w:val="center"/>
              <w:rPr>
                <w:rFonts w:ascii="GHEA Grapalat" w:hAnsi="GHEA Grapalat"/>
                <w:sz w:val="16"/>
                <w:szCs w:val="16"/>
              </w:rPr>
            </w:pPr>
          </w:p>
        </w:tc>
        <w:tc>
          <w:tcPr>
            <w:tcW w:w="785" w:type="dxa"/>
            <w:vAlign w:val="center"/>
          </w:tcPr>
          <w:p w14:paraId="69A181C8" w14:textId="4AB2EAEA" w:rsidR="00C2529E" w:rsidRPr="005B23C5" w:rsidRDefault="00C2529E" w:rsidP="00C2529E">
            <w:pPr>
              <w:widowControl w:val="0"/>
              <w:jc w:val="center"/>
              <w:rPr>
                <w:rFonts w:ascii="GHEA Grapalat" w:hAnsi="GHEA Grapalat"/>
                <w:sz w:val="16"/>
                <w:szCs w:val="16"/>
              </w:rPr>
            </w:pPr>
          </w:p>
        </w:tc>
      </w:tr>
      <w:tr w:rsidR="00C2529E" w:rsidRPr="00D071E5" w14:paraId="2BB210C6" w14:textId="77777777" w:rsidTr="00ED7E84">
        <w:trPr>
          <w:trHeight w:val="404"/>
          <w:jc w:val="center"/>
        </w:trPr>
        <w:tc>
          <w:tcPr>
            <w:tcW w:w="1693" w:type="dxa"/>
            <w:vAlign w:val="center"/>
          </w:tcPr>
          <w:p w14:paraId="22B6ED1E" w14:textId="25BA96C7" w:rsidR="00C2529E"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16</w:t>
            </w:r>
          </w:p>
        </w:tc>
        <w:tc>
          <w:tcPr>
            <w:tcW w:w="2039" w:type="dxa"/>
            <w:vAlign w:val="center"/>
          </w:tcPr>
          <w:p w14:paraId="5EB35916" w14:textId="4FDF2DFE" w:rsidR="00C2529E" w:rsidRPr="00F125FB" w:rsidRDefault="00C2529E" w:rsidP="00C2529E">
            <w:pPr>
              <w:widowControl w:val="0"/>
              <w:jc w:val="center"/>
              <w:rPr>
                <w:rFonts w:ascii="GHEA Grapalat" w:hAnsi="GHEA Grapalat"/>
                <w:color w:val="000000"/>
                <w:sz w:val="18"/>
                <w:szCs w:val="18"/>
                <w:lang w:eastAsia="en-US"/>
              </w:rPr>
            </w:pPr>
            <w:r w:rsidRPr="00921D24">
              <w:rPr>
                <w:rFonts w:ascii="GHEA Grapalat" w:hAnsi="GHEA Grapalat" w:cs="Calibri"/>
                <w:sz w:val="16"/>
                <w:szCs w:val="16"/>
              </w:rPr>
              <w:t>15331153</w:t>
            </w:r>
          </w:p>
        </w:tc>
        <w:tc>
          <w:tcPr>
            <w:tcW w:w="1675" w:type="dxa"/>
            <w:vAlign w:val="center"/>
          </w:tcPr>
          <w:p w14:paraId="216D7BE2" w14:textId="0CCF823C" w:rsidR="00C2529E" w:rsidRPr="002B4556" w:rsidRDefault="00C2529E" w:rsidP="00C2529E">
            <w:pPr>
              <w:widowControl w:val="0"/>
              <w:jc w:val="center"/>
            </w:pPr>
            <w:r w:rsidRPr="00875F92">
              <w:rPr>
                <w:rFonts w:ascii="GHEA Grapalat" w:hAnsi="GHEA Grapalat"/>
                <w:sz w:val="16"/>
                <w:szCs w:val="16"/>
              </w:rPr>
              <w:t>Чечевица</w:t>
            </w:r>
          </w:p>
        </w:tc>
        <w:tc>
          <w:tcPr>
            <w:tcW w:w="955" w:type="dxa"/>
            <w:vAlign w:val="center"/>
          </w:tcPr>
          <w:p w14:paraId="00364D3F" w14:textId="63F75F1A" w:rsidR="00C2529E" w:rsidRPr="00D071E5" w:rsidRDefault="00C2529E" w:rsidP="00C2529E">
            <w:pPr>
              <w:widowControl w:val="0"/>
              <w:jc w:val="center"/>
              <w:rPr>
                <w:rFonts w:ascii="GHEA Grapalat" w:hAnsi="GHEA Grapalat"/>
                <w:sz w:val="16"/>
                <w:szCs w:val="16"/>
              </w:rPr>
            </w:pPr>
          </w:p>
        </w:tc>
        <w:tc>
          <w:tcPr>
            <w:tcW w:w="976" w:type="dxa"/>
            <w:vAlign w:val="center"/>
          </w:tcPr>
          <w:p w14:paraId="3E3E0995" w14:textId="41AB4EB5" w:rsidR="00C2529E" w:rsidRPr="00D071E5" w:rsidRDefault="00C2529E" w:rsidP="00C2529E">
            <w:pPr>
              <w:widowControl w:val="0"/>
              <w:jc w:val="center"/>
              <w:rPr>
                <w:rFonts w:ascii="GHEA Grapalat" w:hAnsi="GHEA Grapalat"/>
                <w:sz w:val="16"/>
                <w:szCs w:val="16"/>
              </w:rPr>
            </w:pPr>
          </w:p>
        </w:tc>
        <w:tc>
          <w:tcPr>
            <w:tcW w:w="689" w:type="dxa"/>
            <w:vAlign w:val="center"/>
          </w:tcPr>
          <w:p w14:paraId="6D026C99" w14:textId="596CE573" w:rsidR="00C2529E" w:rsidRPr="00D071E5" w:rsidRDefault="00C2529E" w:rsidP="00C2529E">
            <w:pPr>
              <w:widowControl w:val="0"/>
              <w:jc w:val="center"/>
              <w:rPr>
                <w:rFonts w:ascii="GHEA Grapalat" w:hAnsi="GHEA Grapalat"/>
                <w:sz w:val="16"/>
                <w:szCs w:val="16"/>
              </w:rPr>
            </w:pPr>
          </w:p>
        </w:tc>
        <w:tc>
          <w:tcPr>
            <w:tcW w:w="834" w:type="dxa"/>
            <w:vAlign w:val="center"/>
          </w:tcPr>
          <w:p w14:paraId="110D1F26" w14:textId="6C462100" w:rsidR="00C2529E" w:rsidRPr="00D071E5" w:rsidRDefault="00C2529E" w:rsidP="00C2529E">
            <w:pPr>
              <w:widowControl w:val="0"/>
              <w:jc w:val="center"/>
              <w:rPr>
                <w:rFonts w:ascii="GHEA Grapalat" w:hAnsi="GHEA Grapalat"/>
                <w:sz w:val="16"/>
                <w:szCs w:val="16"/>
              </w:rPr>
            </w:pPr>
          </w:p>
        </w:tc>
        <w:tc>
          <w:tcPr>
            <w:tcW w:w="591" w:type="dxa"/>
            <w:vAlign w:val="center"/>
          </w:tcPr>
          <w:p w14:paraId="3F70A822" w14:textId="46169B06" w:rsidR="00C2529E" w:rsidRPr="00D071E5" w:rsidRDefault="00C2529E" w:rsidP="00C2529E">
            <w:pPr>
              <w:widowControl w:val="0"/>
              <w:jc w:val="center"/>
              <w:rPr>
                <w:rFonts w:ascii="GHEA Grapalat" w:hAnsi="GHEA Grapalat"/>
                <w:sz w:val="16"/>
                <w:szCs w:val="16"/>
              </w:rPr>
            </w:pPr>
          </w:p>
        </w:tc>
        <w:tc>
          <w:tcPr>
            <w:tcW w:w="606" w:type="dxa"/>
            <w:vAlign w:val="center"/>
          </w:tcPr>
          <w:p w14:paraId="5FEEE416"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6AB1019F"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2398249A"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1EC0FABE" w14:textId="394865A6" w:rsidR="00C2529E" w:rsidRPr="00903086" w:rsidRDefault="00C2529E" w:rsidP="00C2529E">
            <w:pPr>
              <w:widowControl w:val="0"/>
              <w:jc w:val="center"/>
              <w:rPr>
                <w:rFonts w:ascii="GHEA Grapalat" w:hAnsi="GHEA Grapalat"/>
                <w:sz w:val="16"/>
                <w:szCs w:val="16"/>
              </w:rPr>
            </w:pPr>
          </w:p>
        </w:tc>
        <w:tc>
          <w:tcPr>
            <w:tcW w:w="848" w:type="dxa"/>
            <w:vAlign w:val="center"/>
          </w:tcPr>
          <w:p w14:paraId="6C6019D8" w14:textId="55E124AA" w:rsidR="00C2529E" w:rsidRPr="00903086" w:rsidRDefault="00C2529E" w:rsidP="00C2529E">
            <w:pPr>
              <w:widowControl w:val="0"/>
              <w:jc w:val="center"/>
              <w:rPr>
                <w:rFonts w:ascii="GHEA Grapalat" w:hAnsi="GHEA Grapalat"/>
                <w:sz w:val="16"/>
                <w:szCs w:val="16"/>
              </w:rPr>
            </w:pPr>
          </w:p>
        </w:tc>
        <w:tc>
          <w:tcPr>
            <w:tcW w:w="957" w:type="dxa"/>
            <w:vAlign w:val="center"/>
          </w:tcPr>
          <w:p w14:paraId="3DCC76F8" w14:textId="24CFE06B" w:rsidR="00C2529E" w:rsidRPr="00903086" w:rsidRDefault="00C2529E" w:rsidP="00C2529E">
            <w:pPr>
              <w:widowControl w:val="0"/>
              <w:jc w:val="center"/>
              <w:rPr>
                <w:rFonts w:ascii="GHEA Grapalat" w:hAnsi="GHEA Grapalat"/>
                <w:sz w:val="16"/>
                <w:szCs w:val="16"/>
              </w:rPr>
            </w:pPr>
          </w:p>
        </w:tc>
        <w:tc>
          <w:tcPr>
            <w:tcW w:w="850" w:type="dxa"/>
            <w:vAlign w:val="center"/>
          </w:tcPr>
          <w:p w14:paraId="67FCD98A" w14:textId="5C903F0E" w:rsidR="00C2529E" w:rsidRPr="00903086" w:rsidRDefault="00C2529E" w:rsidP="00C2529E">
            <w:pPr>
              <w:widowControl w:val="0"/>
              <w:jc w:val="center"/>
              <w:rPr>
                <w:rFonts w:ascii="GHEA Grapalat" w:hAnsi="GHEA Grapalat"/>
                <w:sz w:val="16"/>
                <w:szCs w:val="16"/>
              </w:rPr>
            </w:pPr>
          </w:p>
        </w:tc>
        <w:tc>
          <w:tcPr>
            <w:tcW w:w="785" w:type="dxa"/>
            <w:vAlign w:val="center"/>
          </w:tcPr>
          <w:p w14:paraId="6A326DFA" w14:textId="1F42B115" w:rsidR="00C2529E" w:rsidRPr="005B23C5" w:rsidRDefault="00C2529E" w:rsidP="00C2529E">
            <w:pPr>
              <w:widowControl w:val="0"/>
              <w:jc w:val="center"/>
              <w:rPr>
                <w:rFonts w:ascii="GHEA Grapalat" w:hAnsi="GHEA Grapalat"/>
                <w:sz w:val="16"/>
                <w:szCs w:val="16"/>
              </w:rPr>
            </w:pPr>
          </w:p>
        </w:tc>
      </w:tr>
      <w:tr w:rsidR="00C2529E" w:rsidRPr="00D071E5" w14:paraId="139C285B" w14:textId="77777777" w:rsidTr="00ED7E84">
        <w:trPr>
          <w:trHeight w:val="404"/>
          <w:jc w:val="center"/>
        </w:trPr>
        <w:tc>
          <w:tcPr>
            <w:tcW w:w="1693" w:type="dxa"/>
            <w:vAlign w:val="center"/>
          </w:tcPr>
          <w:p w14:paraId="4FF17551" w14:textId="02371FDF" w:rsidR="00C2529E"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17</w:t>
            </w:r>
          </w:p>
        </w:tc>
        <w:tc>
          <w:tcPr>
            <w:tcW w:w="2039" w:type="dxa"/>
            <w:vAlign w:val="center"/>
          </w:tcPr>
          <w:p w14:paraId="7D2E9663" w14:textId="1AFB8779" w:rsidR="00C2529E" w:rsidRPr="00F125FB" w:rsidRDefault="00C2529E" w:rsidP="00C2529E">
            <w:pPr>
              <w:widowControl w:val="0"/>
              <w:jc w:val="center"/>
              <w:rPr>
                <w:rFonts w:ascii="GHEA Grapalat" w:hAnsi="GHEA Grapalat"/>
                <w:color w:val="000000"/>
                <w:sz w:val="18"/>
                <w:szCs w:val="18"/>
                <w:lang w:eastAsia="en-US"/>
              </w:rPr>
            </w:pPr>
            <w:r w:rsidRPr="00921D24">
              <w:rPr>
                <w:rFonts w:ascii="GHEA Grapalat" w:hAnsi="GHEA Grapalat" w:cs="Calibri"/>
                <w:sz w:val="16"/>
                <w:szCs w:val="16"/>
              </w:rPr>
              <w:t>15541200</w:t>
            </w:r>
          </w:p>
        </w:tc>
        <w:tc>
          <w:tcPr>
            <w:tcW w:w="1675" w:type="dxa"/>
            <w:vAlign w:val="center"/>
          </w:tcPr>
          <w:p w14:paraId="7F4C5EBA" w14:textId="0FC3F5C4" w:rsidR="00C2529E" w:rsidRPr="002B4556" w:rsidRDefault="00C2529E" w:rsidP="00C2529E">
            <w:pPr>
              <w:widowControl w:val="0"/>
              <w:jc w:val="center"/>
            </w:pPr>
            <w:r w:rsidRPr="00875F92">
              <w:rPr>
                <w:rFonts w:ascii="GHEA Grapalat" w:hAnsi="GHEA Grapalat"/>
                <w:sz w:val="16"/>
                <w:szCs w:val="16"/>
              </w:rPr>
              <w:t>Сыр</w:t>
            </w:r>
          </w:p>
        </w:tc>
        <w:tc>
          <w:tcPr>
            <w:tcW w:w="955" w:type="dxa"/>
            <w:vAlign w:val="center"/>
          </w:tcPr>
          <w:p w14:paraId="2FDB150F" w14:textId="43C73E3A" w:rsidR="00C2529E" w:rsidRPr="00D071E5" w:rsidRDefault="00C2529E" w:rsidP="00C2529E">
            <w:pPr>
              <w:widowControl w:val="0"/>
              <w:jc w:val="center"/>
              <w:rPr>
                <w:rFonts w:ascii="GHEA Grapalat" w:hAnsi="GHEA Grapalat"/>
                <w:sz w:val="16"/>
                <w:szCs w:val="16"/>
              </w:rPr>
            </w:pPr>
          </w:p>
        </w:tc>
        <w:tc>
          <w:tcPr>
            <w:tcW w:w="976" w:type="dxa"/>
            <w:vAlign w:val="center"/>
          </w:tcPr>
          <w:p w14:paraId="02C3B44C" w14:textId="19509740" w:rsidR="00C2529E" w:rsidRPr="00D071E5" w:rsidRDefault="00C2529E" w:rsidP="00C2529E">
            <w:pPr>
              <w:widowControl w:val="0"/>
              <w:jc w:val="center"/>
              <w:rPr>
                <w:rFonts w:ascii="GHEA Grapalat" w:hAnsi="GHEA Grapalat"/>
                <w:sz w:val="16"/>
                <w:szCs w:val="16"/>
              </w:rPr>
            </w:pPr>
          </w:p>
        </w:tc>
        <w:tc>
          <w:tcPr>
            <w:tcW w:w="689" w:type="dxa"/>
            <w:vAlign w:val="center"/>
          </w:tcPr>
          <w:p w14:paraId="28E884E7" w14:textId="652D638A" w:rsidR="00C2529E" w:rsidRPr="00D071E5" w:rsidRDefault="00C2529E" w:rsidP="00C2529E">
            <w:pPr>
              <w:widowControl w:val="0"/>
              <w:jc w:val="center"/>
              <w:rPr>
                <w:rFonts w:ascii="GHEA Grapalat" w:hAnsi="GHEA Grapalat"/>
                <w:sz w:val="16"/>
                <w:szCs w:val="16"/>
              </w:rPr>
            </w:pPr>
          </w:p>
        </w:tc>
        <w:tc>
          <w:tcPr>
            <w:tcW w:w="834" w:type="dxa"/>
            <w:vAlign w:val="center"/>
          </w:tcPr>
          <w:p w14:paraId="7B3F5BB9" w14:textId="6E1CE295" w:rsidR="00C2529E" w:rsidRPr="00D071E5" w:rsidRDefault="00C2529E" w:rsidP="00C2529E">
            <w:pPr>
              <w:widowControl w:val="0"/>
              <w:jc w:val="center"/>
              <w:rPr>
                <w:rFonts w:ascii="GHEA Grapalat" w:hAnsi="GHEA Grapalat"/>
                <w:sz w:val="16"/>
                <w:szCs w:val="16"/>
              </w:rPr>
            </w:pPr>
          </w:p>
        </w:tc>
        <w:tc>
          <w:tcPr>
            <w:tcW w:w="591" w:type="dxa"/>
            <w:vAlign w:val="center"/>
          </w:tcPr>
          <w:p w14:paraId="48AEB5D4" w14:textId="2408511F" w:rsidR="00C2529E" w:rsidRPr="00D071E5" w:rsidRDefault="00C2529E" w:rsidP="00C2529E">
            <w:pPr>
              <w:widowControl w:val="0"/>
              <w:jc w:val="center"/>
              <w:rPr>
                <w:rFonts w:ascii="GHEA Grapalat" w:hAnsi="GHEA Grapalat"/>
                <w:sz w:val="16"/>
                <w:szCs w:val="16"/>
              </w:rPr>
            </w:pPr>
          </w:p>
        </w:tc>
        <w:tc>
          <w:tcPr>
            <w:tcW w:w="606" w:type="dxa"/>
            <w:vAlign w:val="center"/>
          </w:tcPr>
          <w:p w14:paraId="718255F6"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3028B74E"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250CE568"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7AC997DA" w14:textId="7A136E14" w:rsidR="00C2529E" w:rsidRPr="00903086" w:rsidRDefault="00C2529E" w:rsidP="00C2529E">
            <w:pPr>
              <w:widowControl w:val="0"/>
              <w:jc w:val="center"/>
              <w:rPr>
                <w:rFonts w:ascii="GHEA Grapalat" w:hAnsi="GHEA Grapalat"/>
                <w:sz w:val="16"/>
                <w:szCs w:val="16"/>
              </w:rPr>
            </w:pPr>
          </w:p>
        </w:tc>
        <w:tc>
          <w:tcPr>
            <w:tcW w:w="848" w:type="dxa"/>
            <w:vAlign w:val="center"/>
          </w:tcPr>
          <w:p w14:paraId="22D37491" w14:textId="71699203" w:rsidR="00C2529E" w:rsidRPr="00903086" w:rsidRDefault="00C2529E" w:rsidP="00C2529E">
            <w:pPr>
              <w:widowControl w:val="0"/>
              <w:jc w:val="center"/>
              <w:rPr>
                <w:rFonts w:ascii="GHEA Grapalat" w:hAnsi="GHEA Grapalat"/>
                <w:sz w:val="16"/>
                <w:szCs w:val="16"/>
              </w:rPr>
            </w:pPr>
          </w:p>
        </w:tc>
        <w:tc>
          <w:tcPr>
            <w:tcW w:w="957" w:type="dxa"/>
            <w:vAlign w:val="center"/>
          </w:tcPr>
          <w:p w14:paraId="252BA795" w14:textId="3EE1A451" w:rsidR="00C2529E" w:rsidRPr="00903086" w:rsidRDefault="00C2529E" w:rsidP="00C2529E">
            <w:pPr>
              <w:widowControl w:val="0"/>
              <w:jc w:val="center"/>
              <w:rPr>
                <w:rFonts w:ascii="GHEA Grapalat" w:hAnsi="GHEA Grapalat"/>
                <w:sz w:val="16"/>
                <w:szCs w:val="16"/>
              </w:rPr>
            </w:pPr>
          </w:p>
        </w:tc>
        <w:tc>
          <w:tcPr>
            <w:tcW w:w="850" w:type="dxa"/>
            <w:vAlign w:val="center"/>
          </w:tcPr>
          <w:p w14:paraId="16C8CEDB" w14:textId="592A17D8" w:rsidR="00C2529E" w:rsidRPr="00903086" w:rsidRDefault="00C2529E" w:rsidP="00C2529E">
            <w:pPr>
              <w:widowControl w:val="0"/>
              <w:jc w:val="center"/>
              <w:rPr>
                <w:rFonts w:ascii="GHEA Grapalat" w:hAnsi="GHEA Grapalat"/>
                <w:sz w:val="16"/>
                <w:szCs w:val="16"/>
              </w:rPr>
            </w:pPr>
          </w:p>
        </w:tc>
        <w:tc>
          <w:tcPr>
            <w:tcW w:w="785" w:type="dxa"/>
            <w:vAlign w:val="center"/>
          </w:tcPr>
          <w:p w14:paraId="30B4653A" w14:textId="29706D9E" w:rsidR="00C2529E" w:rsidRPr="005B23C5" w:rsidRDefault="00C2529E" w:rsidP="00C2529E">
            <w:pPr>
              <w:widowControl w:val="0"/>
              <w:jc w:val="center"/>
              <w:rPr>
                <w:rFonts w:ascii="GHEA Grapalat" w:hAnsi="GHEA Grapalat"/>
                <w:sz w:val="16"/>
                <w:szCs w:val="16"/>
              </w:rPr>
            </w:pPr>
          </w:p>
        </w:tc>
      </w:tr>
      <w:tr w:rsidR="00C2529E" w:rsidRPr="00D071E5" w14:paraId="08968570" w14:textId="77777777" w:rsidTr="00ED7E84">
        <w:trPr>
          <w:trHeight w:val="404"/>
          <w:jc w:val="center"/>
        </w:trPr>
        <w:tc>
          <w:tcPr>
            <w:tcW w:w="1693" w:type="dxa"/>
            <w:vAlign w:val="center"/>
          </w:tcPr>
          <w:p w14:paraId="3A1F8218" w14:textId="17CE5DBE" w:rsidR="00C2529E" w:rsidRDefault="00C2529E" w:rsidP="00C2529E">
            <w:pPr>
              <w:widowControl w:val="0"/>
              <w:jc w:val="center"/>
              <w:rPr>
                <w:rFonts w:ascii="GHEA Grapalat" w:hAnsi="GHEA Grapalat"/>
                <w:sz w:val="16"/>
                <w:szCs w:val="16"/>
                <w:lang w:val="en-US"/>
              </w:rPr>
            </w:pPr>
            <w:r>
              <w:rPr>
                <w:rFonts w:ascii="GHEA Grapalat" w:hAnsi="GHEA Grapalat"/>
                <w:sz w:val="16"/>
                <w:szCs w:val="16"/>
                <w:lang w:val="en-US"/>
              </w:rPr>
              <w:t>18</w:t>
            </w:r>
          </w:p>
        </w:tc>
        <w:tc>
          <w:tcPr>
            <w:tcW w:w="2039" w:type="dxa"/>
            <w:vAlign w:val="center"/>
          </w:tcPr>
          <w:p w14:paraId="65CEB4F3" w14:textId="279A8B85" w:rsidR="00C2529E" w:rsidRPr="00F125FB" w:rsidRDefault="00C2529E" w:rsidP="00C2529E">
            <w:pPr>
              <w:widowControl w:val="0"/>
              <w:jc w:val="center"/>
              <w:rPr>
                <w:rFonts w:ascii="GHEA Grapalat" w:hAnsi="GHEA Grapalat"/>
                <w:color w:val="000000"/>
                <w:sz w:val="18"/>
                <w:szCs w:val="18"/>
                <w:lang w:eastAsia="en-US"/>
              </w:rPr>
            </w:pPr>
            <w:r w:rsidRPr="00921D24">
              <w:rPr>
                <w:rFonts w:ascii="GHEA Grapalat" w:hAnsi="GHEA Grapalat" w:cs="Calibri"/>
                <w:sz w:val="16"/>
                <w:szCs w:val="16"/>
              </w:rPr>
              <w:t>15551600</w:t>
            </w:r>
          </w:p>
        </w:tc>
        <w:tc>
          <w:tcPr>
            <w:tcW w:w="1675" w:type="dxa"/>
            <w:vAlign w:val="center"/>
          </w:tcPr>
          <w:p w14:paraId="4600AD23" w14:textId="6BB81BFE" w:rsidR="00C2529E" w:rsidRPr="002B4556" w:rsidRDefault="00C2529E" w:rsidP="00C2529E">
            <w:pPr>
              <w:widowControl w:val="0"/>
              <w:jc w:val="center"/>
            </w:pPr>
            <w:r w:rsidRPr="00875F92">
              <w:rPr>
                <w:rFonts w:ascii="GHEA Grapalat" w:hAnsi="GHEA Grapalat"/>
                <w:sz w:val="16"/>
                <w:szCs w:val="16"/>
              </w:rPr>
              <w:t>Йогурт</w:t>
            </w:r>
          </w:p>
        </w:tc>
        <w:tc>
          <w:tcPr>
            <w:tcW w:w="955" w:type="dxa"/>
            <w:vAlign w:val="center"/>
          </w:tcPr>
          <w:p w14:paraId="22FEEFE8" w14:textId="3579F09B" w:rsidR="00C2529E" w:rsidRPr="00D071E5" w:rsidRDefault="00C2529E" w:rsidP="00C2529E">
            <w:pPr>
              <w:widowControl w:val="0"/>
              <w:jc w:val="center"/>
              <w:rPr>
                <w:rFonts w:ascii="GHEA Grapalat" w:hAnsi="GHEA Grapalat"/>
                <w:sz w:val="16"/>
                <w:szCs w:val="16"/>
              </w:rPr>
            </w:pPr>
          </w:p>
        </w:tc>
        <w:tc>
          <w:tcPr>
            <w:tcW w:w="976" w:type="dxa"/>
            <w:vAlign w:val="center"/>
          </w:tcPr>
          <w:p w14:paraId="2946691B" w14:textId="11CB0B37" w:rsidR="00C2529E" w:rsidRPr="00D071E5" w:rsidRDefault="00C2529E" w:rsidP="00C2529E">
            <w:pPr>
              <w:widowControl w:val="0"/>
              <w:jc w:val="center"/>
              <w:rPr>
                <w:rFonts w:ascii="GHEA Grapalat" w:hAnsi="GHEA Grapalat"/>
                <w:sz w:val="16"/>
                <w:szCs w:val="16"/>
              </w:rPr>
            </w:pPr>
          </w:p>
        </w:tc>
        <w:tc>
          <w:tcPr>
            <w:tcW w:w="689" w:type="dxa"/>
            <w:vAlign w:val="center"/>
          </w:tcPr>
          <w:p w14:paraId="0D3AF1C6" w14:textId="4552BA8A" w:rsidR="00C2529E" w:rsidRPr="00D071E5" w:rsidRDefault="00C2529E" w:rsidP="00C2529E">
            <w:pPr>
              <w:widowControl w:val="0"/>
              <w:jc w:val="center"/>
              <w:rPr>
                <w:rFonts w:ascii="GHEA Grapalat" w:hAnsi="GHEA Grapalat"/>
                <w:sz w:val="16"/>
                <w:szCs w:val="16"/>
              </w:rPr>
            </w:pPr>
          </w:p>
        </w:tc>
        <w:tc>
          <w:tcPr>
            <w:tcW w:w="834" w:type="dxa"/>
            <w:vAlign w:val="center"/>
          </w:tcPr>
          <w:p w14:paraId="2959FEEA" w14:textId="37C2C029" w:rsidR="00C2529E" w:rsidRPr="00D071E5" w:rsidRDefault="00C2529E" w:rsidP="00C2529E">
            <w:pPr>
              <w:widowControl w:val="0"/>
              <w:jc w:val="center"/>
              <w:rPr>
                <w:rFonts w:ascii="GHEA Grapalat" w:hAnsi="GHEA Grapalat"/>
                <w:sz w:val="16"/>
                <w:szCs w:val="16"/>
              </w:rPr>
            </w:pPr>
          </w:p>
        </w:tc>
        <w:tc>
          <w:tcPr>
            <w:tcW w:w="591" w:type="dxa"/>
            <w:vAlign w:val="center"/>
          </w:tcPr>
          <w:p w14:paraId="7C952382" w14:textId="4DAB17F4" w:rsidR="00C2529E" w:rsidRPr="00D071E5" w:rsidRDefault="00C2529E" w:rsidP="00C2529E">
            <w:pPr>
              <w:widowControl w:val="0"/>
              <w:jc w:val="center"/>
              <w:rPr>
                <w:rFonts w:ascii="GHEA Grapalat" w:hAnsi="GHEA Grapalat"/>
                <w:sz w:val="16"/>
                <w:szCs w:val="16"/>
              </w:rPr>
            </w:pPr>
          </w:p>
        </w:tc>
        <w:tc>
          <w:tcPr>
            <w:tcW w:w="606" w:type="dxa"/>
            <w:vAlign w:val="center"/>
          </w:tcPr>
          <w:p w14:paraId="00801D87"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4DF97BB7"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770BF3BE"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2092CAA5" w14:textId="7F9949A1" w:rsidR="00C2529E" w:rsidRPr="00903086" w:rsidRDefault="00C2529E" w:rsidP="00C2529E">
            <w:pPr>
              <w:widowControl w:val="0"/>
              <w:jc w:val="center"/>
              <w:rPr>
                <w:rFonts w:ascii="GHEA Grapalat" w:hAnsi="GHEA Grapalat"/>
                <w:sz w:val="16"/>
                <w:szCs w:val="16"/>
              </w:rPr>
            </w:pPr>
          </w:p>
        </w:tc>
        <w:tc>
          <w:tcPr>
            <w:tcW w:w="848" w:type="dxa"/>
            <w:vAlign w:val="center"/>
          </w:tcPr>
          <w:p w14:paraId="3A74D0EB" w14:textId="254267EA" w:rsidR="00C2529E" w:rsidRPr="00903086" w:rsidRDefault="00C2529E" w:rsidP="00C2529E">
            <w:pPr>
              <w:widowControl w:val="0"/>
              <w:jc w:val="center"/>
              <w:rPr>
                <w:rFonts w:ascii="GHEA Grapalat" w:hAnsi="GHEA Grapalat"/>
                <w:sz w:val="16"/>
                <w:szCs w:val="16"/>
              </w:rPr>
            </w:pPr>
          </w:p>
        </w:tc>
        <w:tc>
          <w:tcPr>
            <w:tcW w:w="957" w:type="dxa"/>
            <w:vAlign w:val="center"/>
          </w:tcPr>
          <w:p w14:paraId="2E7F8AF5" w14:textId="1DC18CC7" w:rsidR="00C2529E" w:rsidRPr="00903086" w:rsidRDefault="00C2529E" w:rsidP="00C2529E">
            <w:pPr>
              <w:widowControl w:val="0"/>
              <w:jc w:val="center"/>
              <w:rPr>
                <w:rFonts w:ascii="GHEA Grapalat" w:hAnsi="GHEA Grapalat"/>
                <w:sz w:val="16"/>
                <w:szCs w:val="16"/>
              </w:rPr>
            </w:pPr>
          </w:p>
        </w:tc>
        <w:tc>
          <w:tcPr>
            <w:tcW w:w="850" w:type="dxa"/>
            <w:vAlign w:val="center"/>
          </w:tcPr>
          <w:p w14:paraId="6E02ACB2" w14:textId="12C15409" w:rsidR="00C2529E" w:rsidRPr="00903086" w:rsidRDefault="00C2529E" w:rsidP="00C2529E">
            <w:pPr>
              <w:widowControl w:val="0"/>
              <w:jc w:val="center"/>
              <w:rPr>
                <w:rFonts w:ascii="GHEA Grapalat" w:hAnsi="GHEA Grapalat"/>
                <w:sz w:val="16"/>
                <w:szCs w:val="16"/>
              </w:rPr>
            </w:pPr>
          </w:p>
        </w:tc>
        <w:tc>
          <w:tcPr>
            <w:tcW w:w="785" w:type="dxa"/>
            <w:vAlign w:val="center"/>
          </w:tcPr>
          <w:p w14:paraId="77A824BE" w14:textId="5672F22C" w:rsidR="00C2529E" w:rsidRPr="005B23C5" w:rsidRDefault="00C2529E" w:rsidP="00C2529E">
            <w:pPr>
              <w:widowControl w:val="0"/>
              <w:jc w:val="center"/>
              <w:rPr>
                <w:rFonts w:ascii="GHEA Grapalat" w:hAnsi="GHEA Grapalat"/>
                <w:sz w:val="16"/>
                <w:szCs w:val="16"/>
              </w:rPr>
            </w:pPr>
          </w:p>
        </w:tc>
      </w:tr>
      <w:tr w:rsidR="00C2529E" w:rsidRPr="00D071E5" w14:paraId="47AD4A8F" w14:textId="77777777" w:rsidTr="00ED7E84">
        <w:trPr>
          <w:trHeight w:val="404"/>
          <w:jc w:val="center"/>
        </w:trPr>
        <w:tc>
          <w:tcPr>
            <w:tcW w:w="1693" w:type="dxa"/>
            <w:vAlign w:val="center"/>
          </w:tcPr>
          <w:p w14:paraId="1011FA9E" w14:textId="62EF108C" w:rsidR="00C2529E" w:rsidRDefault="00C2529E" w:rsidP="00C2529E">
            <w:pPr>
              <w:widowControl w:val="0"/>
              <w:jc w:val="center"/>
              <w:rPr>
                <w:rFonts w:ascii="GHEA Grapalat" w:hAnsi="GHEA Grapalat"/>
                <w:sz w:val="16"/>
                <w:szCs w:val="16"/>
                <w:lang w:val="en-US"/>
              </w:rPr>
            </w:pPr>
            <w:r w:rsidRPr="009E7502">
              <w:rPr>
                <w:rFonts w:ascii="GHEA Grapalat" w:hAnsi="GHEA Grapalat"/>
                <w:sz w:val="16"/>
                <w:szCs w:val="16"/>
              </w:rPr>
              <w:t>19</w:t>
            </w:r>
          </w:p>
        </w:tc>
        <w:tc>
          <w:tcPr>
            <w:tcW w:w="2039" w:type="dxa"/>
            <w:vAlign w:val="center"/>
          </w:tcPr>
          <w:p w14:paraId="1CC83F51" w14:textId="35FB653C" w:rsidR="00C2529E" w:rsidRPr="00F125FB" w:rsidRDefault="00C2529E" w:rsidP="00C2529E">
            <w:pPr>
              <w:widowControl w:val="0"/>
              <w:jc w:val="center"/>
              <w:rPr>
                <w:rFonts w:ascii="GHEA Grapalat" w:hAnsi="GHEA Grapalat"/>
                <w:color w:val="000000"/>
                <w:sz w:val="18"/>
                <w:szCs w:val="18"/>
                <w:lang w:eastAsia="en-US"/>
              </w:rPr>
            </w:pPr>
            <w:r w:rsidRPr="00921D24">
              <w:rPr>
                <w:rFonts w:ascii="GHEA Grapalat" w:hAnsi="GHEA Grapalat" w:cs="Calibri"/>
                <w:sz w:val="16"/>
                <w:szCs w:val="16"/>
              </w:rPr>
              <w:t>15333100</w:t>
            </w:r>
          </w:p>
        </w:tc>
        <w:tc>
          <w:tcPr>
            <w:tcW w:w="1675" w:type="dxa"/>
            <w:vAlign w:val="center"/>
          </w:tcPr>
          <w:p w14:paraId="4931B794" w14:textId="65E03B0C" w:rsidR="00C2529E" w:rsidRPr="00875F92" w:rsidRDefault="00C2529E" w:rsidP="00C2529E">
            <w:pPr>
              <w:widowControl w:val="0"/>
              <w:jc w:val="center"/>
              <w:rPr>
                <w:rFonts w:ascii="GHEA Grapalat" w:hAnsi="GHEA Grapalat"/>
                <w:sz w:val="16"/>
                <w:szCs w:val="16"/>
              </w:rPr>
            </w:pPr>
            <w:r w:rsidRPr="00E83224">
              <w:rPr>
                <w:rFonts w:ascii="GHEA Grapalat" w:hAnsi="GHEA Grapalat"/>
                <w:sz w:val="16"/>
                <w:szCs w:val="16"/>
              </w:rPr>
              <w:t>Томатная паста</w:t>
            </w:r>
          </w:p>
        </w:tc>
        <w:tc>
          <w:tcPr>
            <w:tcW w:w="955" w:type="dxa"/>
            <w:vAlign w:val="center"/>
          </w:tcPr>
          <w:p w14:paraId="135C889A" w14:textId="21280323" w:rsidR="00C2529E" w:rsidRPr="00D071E5" w:rsidRDefault="00C2529E" w:rsidP="00C2529E">
            <w:pPr>
              <w:widowControl w:val="0"/>
              <w:jc w:val="center"/>
              <w:rPr>
                <w:rFonts w:ascii="GHEA Grapalat" w:hAnsi="GHEA Grapalat"/>
                <w:sz w:val="16"/>
                <w:szCs w:val="16"/>
              </w:rPr>
            </w:pPr>
          </w:p>
        </w:tc>
        <w:tc>
          <w:tcPr>
            <w:tcW w:w="976" w:type="dxa"/>
            <w:vAlign w:val="center"/>
          </w:tcPr>
          <w:p w14:paraId="5FF13BA2" w14:textId="27025FF5" w:rsidR="00C2529E" w:rsidRPr="00D071E5" w:rsidRDefault="00C2529E" w:rsidP="00C2529E">
            <w:pPr>
              <w:widowControl w:val="0"/>
              <w:jc w:val="center"/>
              <w:rPr>
                <w:rFonts w:ascii="GHEA Grapalat" w:hAnsi="GHEA Grapalat"/>
                <w:sz w:val="16"/>
                <w:szCs w:val="16"/>
              </w:rPr>
            </w:pPr>
          </w:p>
        </w:tc>
        <w:tc>
          <w:tcPr>
            <w:tcW w:w="689" w:type="dxa"/>
            <w:vAlign w:val="center"/>
          </w:tcPr>
          <w:p w14:paraId="44899ED3" w14:textId="5871F64A" w:rsidR="00C2529E" w:rsidRPr="00D071E5" w:rsidRDefault="00C2529E" w:rsidP="00C2529E">
            <w:pPr>
              <w:widowControl w:val="0"/>
              <w:jc w:val="center"/>
              <w:rPr>
                <w:rFonts w:ascii="GHEA Grapalat" w:hAnsi="GHEA Grapalat"/>
                <w:sz w:val="16"/>
                <w:szCs w:val="16"/>
              </w:rPr>
            </w:pPr>
          </w:p>
        </w:tc>
        <w:tc>
          <w:tcPr>
            <w:tcW w:w="834" w:type="dxa"/>
            <w:vAlign w:val="center"/>
          </w:tcPr>
          <w:p w14:paraId="6E9EF0D9" w14:textId="65F08D84" w:rsidR="00C2529E" w:rsidRPr="00D071E5" w:rsidRDefault="00C2529E" w:rsidP="00C2529E">
            <w:pPr>
              <w:widowControl w:val="0"/>
              <w:jc w:val="center"/>
              <w:rPr>
                <w:rFonts w:ascii="GHEA Grapalat" w:hAnsi="GHEA Grapalat"/>
                <w:sz w:val="16"/>
                <w:szCs w:val="16"/>
              </w:rPr>
            </w:pPr>
          </w:p>
        </w:tc>
        <w:tc>
          <w:tcPr>
            <w:tcW w:w="591" w:type="dxa"/>
            <w:vAlign w:val="center"/>
          </w:tcPr>
          <w:p w14:paraId="628A99C2" w14:textId="221049EB" w:rsidR="00C2529E" w:rsidRPr="00D071E5" w:rsidRDefault="00C2529E" w:rsidP="00C2529E">
            <w:pPr>
              <w:widowControl w:val="0"/>
              <w:jc w:val="center"/>
              <w:rPr>
                <w:rFonts w:ascii="GHEA Grapalat" w:hAnsi="GHEA Grapalat"/>
                <w:sz w:val="16"/>
                <w:szCs w:val="16"/>
              </w:rPr>
            </w:pPr>
          </w:p>
        </w:tc>
        <w:tc>
          <w:tcPr>
            <w:tcW w:w="606" w:type="dxa"/>
            <w:vAlign w:val="center"/>
          </w:tcPr>
          <w:p w14:paraId="7A399B16" w14:textId="77777777" w:rsidR="00C2529E" w:rsidRPr="00D071E5" w:rsidRDefault="00C2529E" w:rsidP="00C2529E">
            <w:pPr>
              <w:widowControl w:val="0"/>
              <w:jc w:val="center"/>
              <w:rPr>
                <w:rFonts w:ascii="GHEA Grapalat" w:hAnsi="GHEA Grapalat"/>
                <w:sz w:val="16"/>
                <w:szCs w:val="16"/>
              </w:rPr>
            </w:pPr>
          </w:p>
        </w:tc>
        <w:tc>
          <w:tcPr>
            <w:tcW w:w="696" w:type="dxa"/>
            <w:vAlign w:val="center"/>
          </w:tcPr>
          <w:p w14:paraId="0EFFA59D" w14:textId="77777777" w:rsidR="00C2529E" w:rsidRPr="00D071E5" w:rsidRDefault="00C2529E" w:rsidP="00C2529E">
            <w:pPr>
              <w:widowControl w:val="0"/>
              <w:jc w:val="center"/>
              <w:rPr>
                <w:rFonts w:ascii="GHEA Grapalat" w:hAnsi="GHEA Grapalat"/>
                <w:sz w:val="16"/>
                <w:szCs w:val="16"/>
              </w:rPr>
            </w:pPr>
          </w:p>
        </w:tc>
        <w:tc>
          <w:tcPr>
            <w:tcW w:w="819" w:type="dxa"/>
            <w:vAlign w:val="center"/>
          </w:tcPr>
          <w:p w14:paraId="00812D03" w14:textId="77777777" w:rsidR="00C2529E" w:rsidRPr="00D071E5" w:rsidRDefault="00C2529E" w:rsidP="00C2529E">
            <w:pPr>
              <w:widowControl w:val="0"/>
              <w:jc w:val="center"/>
              <w:rPr>
                <w:rFonts w:ascii="GHEA Grapalat" w:hAnsi="GHEA Grapalat"/>
                <w:sz w:val="16"/>
                <w:szCs w:val="16"/>
              </w:rPr>
            </w:pPr>
          </w:p>
        </w:tc>
        <w:tc>
          <w:tcPr>
            <w:tcW w:w="892" w:type="dxa"/>
            <w:vAlign w:val="center"/>
          </w:tcPr>
          <w:p w14:paraId="76A88FAC" w14:textId="7609816D" w:rsidR="00C2529E" w:rsidRPr="00F125FB" w:rsidRDefault="00C2529E" w:rsidP="00C2529E">
            <w:pPr>
              <w:widowControl w:val="0"/>
              <w:jc w:val="center"/>
              <w:rPr>
                <w:rFonts w:ascii="GHEA Grapalat" w:hAnsi="GHEA Grapalat"/>
                <w:sz w:val="16"/>
                <w:szCs w:val="16"/>
                <w:lang w:val="en-US"/>
              </w:rPr>
            </w:pPr>
          </w:p>
        </w:tc>
        <w:tc>
          <w:tcPr>
            <w:tcW w:w="848" w:type="dxa"/>
            <w:vAlign w:val="center"/>
          </w:tcPr>
          <w:p w14:paraId="3B9CB38B" w14:textId="338AFC9A" w:rsidR="00C2529E" w:rsidRPr="00F125FB" w:rsidRDefault="00C2529E" w:rsidP="00C2529E">
            <w:pPr>
              <w:widowControl w:val="0"/>
              <w:jc w:val="center"/>
              <w:rPr>
                <w:rFonts w:ascii="GHEA Grapalat" w:hAnsi="GHEA Grapalat"/>
                <w:sz w:val="16"/>
                <w:szCs w:val="16"/>
                <w:lang w:val="en-US"/>
              </w:rPr>
            </w:pPr>
          </w:p>
        </w:tc>
        <w:tc>
          <w:tcPr>
            <w:tcW w:w="957" w:type="dxa"/>
            <w:vAlign w:val="center"/>
          </w:tcPr>
          <w:p w14:paraId="05A0BCD5" w14:textId="73843FA8" w:rsidR="00C2529E" w:rsidRPr="00F125FB" w:rsidRDefault="00C2529E" w:rsidP="00C2529E">
            <w:pPr>
              <w:widowControl w:val="0"/>
              <w:jc w:val="center"/>
              <w:rPr>
                <w:rFonts w:ascii="GHEA Grapalat" w:hAnsi="GHEA Grapalat"/>
                <w:sz w:val="16"/>
                <w:szCs w:val="16"/>
                <w:lang w:val="en-US"/>
              </w:rPr>
            </w:pPr>
          </w:p>
        </w:tc>
        <w:tc>
          <w:tcPr>
            <w:tcW w:w="850" w:type="dxa"/>
            <w:vAlign w:val="center"/>
          </w:tcPr>
          <w:p w14:paraId="0278E8FC" w14:textId="4CABBD26" w:rsidR="00C2529E" w:rsidRPr="00F125FB" w:rsidRDefault="00C2529E" w:rsidP="00C2529E">
            <w:pPr>
              <w:widowControl w:val="0"/>
              <w:jc w:val="center"/>
              <w:rPr>
                <w:rFonts w:ascii="GHEA Grapalat" w:hAnsi="GHEA Grapalat"/>
                <w:sz w:val="16"/>
                <w:szCs w:val="16"/>
                <w:lang w:val="en-US"/>
              </w:rPr>
            </w:pPr>
          </w:p>
        </w:tc>
        <w:tc>
          <w:tcPr>
            <w:tcW w:w="785" w:type="dxa"/>
            <w:vAlign w:val="center"/>
          </w:tcPr>
          <w:p w14:paraId="738EC876" w14:textId="36AAAC96" w:rsidR="00C2529E" w:rsidRPr="00F125FB" w:rsidRDefault="00C2529E" w:rsidP="00C2529E">
            <w:pPr>
              <w:widowControl w:val="0"/>
              <w:jc w:val="center"/>
              <w:rPr>
                <w:rFonts w:ascii="GHEA Grapalat" w:hAnsi="GHEA Grapalat"/>
                <w:sz w:val="16"/>
                <w:szCs w:val="16"/>
                <w:lang w:val="en-US"/>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3E02D1">
          <w:footnotePr>
            <w:pos w:val="beneathText"/>
          </w:footnotePr>
          <w:pgSz w:w="16838" w:h="11906" w:orient="landscape" w:code="9"/>
          <w:pgMar w:top="720" w:right="720" w:bottom="720" w:left="720" w:header="561" w:footer="561" w:gutter="0"/>
          <w:cols w:space="720"/>
          <w:docGrid w:linePitch="326"/>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proofErr w:type="gramStart"/>
      <w:r w:rsidRPr="00D071E5">
        <w:rPr>
          <w:rFonts w:ascii="GHEA Grapalat" w:hAnsi="GHEA Grapalat"/>
        </w:rPr>
        <w:t>_ ,</w:t>
      </w:r>
      <w:proofErr w:type="gramEnd"/>
      <w:r w:rsidRPr="00D071E5">
        <w:rPr>
          <w:rFonts w:ascii="GHEA Grapalat" w:hAnsi="GHEA Grapalat"/>
        </w:rPr>
        <w:t xml:space="preserve">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 xml:space="preserve">подтверждения в двустороннем порядке настоящего </w:t>
      </w:r>
      <w:proofErr w:type="gramStart"/>
      <w:r w:rsidRPr="00D071E5">
        <w:rPr>
          <w:rFonts w:ascii="GHEA Grapalat" w:hAnsi="GHEA Grapalat"/>
          <w:snapToGrid w:val="0"/>
        </w:rPr>
        <w:t>Акта,</w:t>
      </w:r>
      <w:r w:rsidRPr="00D071E5">
        <w:rPr>
          <w:rFonts w:ascii="GHEA Grapalat" w:hAnsi="GHEA Grapalat"/>
        </w:rPr>
        <w:t>являются</w:t>
      </w:r>
      <w:proofErr w:type="gramEnd"/>
      <w:r w:rsidRPr="00D071E5">
        <w:rPr>
          <w:rFonts w:ascii="GHEA Grapalat" w:hAnsi="GHEA Grapalat"/>
        </w:rPr>
        <w:t xml:space="preserve">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CA13F" w14:textId="77777777" w:rsidR="00603C0C" w:rsidRDefault="00603C0C">
      <w:r>
        <w:separator/>
      </w:r>
    </w:p>
  </w:endnote>
  <w:endnote w:type="continuationSeparator" w:id="0">
    <w:p w14:paraId="668AE157" w14:textId="77777777" w:rsidR="00603C0C" w:rsidRDefault="0060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imes Armenian">
    <w:altName w:val="Times New Roman"/>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BF7894" w14:textId="47AC7102" w:rsidR="003E1950" w:rsidRPr="00C861E9" w:rsidRDefault="003E19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B4026">
          <w:rPr>
            <w:rFonts w:ascii="GHEA Grapalat" w:hAnsi="GHEA Grapalat"/>
            <w:noProof/>
            <w:sz w:val="24"/>
            <w:szCs w:val="24"/>
          </w:rPr>
          <w:t>21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0A2F5" w14:textId="77777777" w:rsidR="00603C0C" w:rsidRDefault="00603C0C">
      <w:r>
        <w:separator/>
      </w:r>
    </w:p>
  </w:footnote>
  <w:footnote w:type="continuationSeparator" w:id="0">
    <w:p w14:paraId="3EE53E18" w14:textId="77777777" w:rsidR="00603C0C" w:rsidRDefault="00603C0C">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af2"/>
        <w:widowControl w:val="0"/>
        <w:jc w:val="both"/>
        <w:rPr>
          <w:rFonts w:ascii="GHEA Grapalat" w:hAnsi="GHEA Grapalat"/>
          <w:lang w:val="af-ZA"/>
        </w:rPr>
      </w:pPr>
    </w:p>
    <w:p w14:paraId="73E44019" w14:textId="77777777" w:rsidR="003E1950" w:rsidRPr="008842CE" w:rsidRDefault="003E1950" w:rsidP="00704EAA">
      <w:pPr>
        <w:pStyle w:val="af2"/>
        <w:widowControl w:val="0"/>
        <w:jc w:val="both"/>
        <w:rPr>
          <w:rFonts w:ascii="GHEA Grapalat" w:hAnsi="GHEA Grapalat"/>
          <w:lang w:val="af-ZA"/>
        </w:rPr>
      </w:pPr>
    </w:p>
  </w:footnote>
  <w:footnote w:id="2">
    <w:p w14:paraId="167BF9AB" w14:textId="77777777" w:rsidR="003E1950" w:rsidRPr="00CD6B60" w:rsidRDefault="003E195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gramStart"/>
      <w:r w:rsidRPr="00CD6B60">
        <w:rPr>
          <w:rFonts w:ascii="GHEA Grapalat" w:hAnsi="GHEA Grapalat"/>
          <w:i/>
          <w:sz w:val="20"/>
          <w:szCs w:val="20"/>
        </w:rPr>
        <w:t>процедуру.Разъяснение</w:t>
      </w:r>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af2"/>
        <w:jc w:val="both"/>
        <w:rPr>
          <w:rFonts w:asciiTheme="minorHAnsi" w:hAnsiTheme="minorHAnsi"/>
          <w:i/>
        </w:rPr>
      </w:pPr>
    </w:p>
    <w:p w14:paraId="76BB6BA9" w14:textId="77777777" w:rsidR="003E1950" w:rsidRPr="000811C1" w:rsidRDefault="003E1950" w:rsidP="00704EAA">
      <w:pPr>
        <w:pStyle w:val="af2"/>
        <w:rPr>
          <w:rFonts w:asciiTheme="minorHAnsi" w:hAnsiTheme="minorHAnsi"/>
        </w:rPr>
      </w:pPr>
    </w:p>
  </w:footnote>
  <w:footnote w:id="6">
    <w:p w14:paraId="0F1E3752" w14:textId="77777777" w:rsidR="003E1950" w:rsidRPr="00FE2AA4" w:rsidRDefault="003E195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af2"/>
        <w:rPr>
          <w:lang w:val="af-ZA"/>
        </w:rPr>
      </w:pPr>
    </w:p>
  </w:footnote>
  <w:footnote w:id="8">
    <w:p w14:paraId="45BB5125" w14:textId="77777777" w:rsidR="003E1950" w:rsidRPr="002227A9" w:rsidRDefault="003E195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 xml:space="preserve">заменяются </w:t>
      </w:r>
      <w:proofErr w:type="gramStart"/>
      <w:r w:rsidRPr="00C67FAB">
        <w:rPr>
          <w:rFonts w:ascii="GHEA Grapalat" w:hAnsi="GHEA Grapalat"/>
          <w:i/>
        </w:rPr>
        <w:t>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proofErr w:type="gramEnd"/>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af2"/>
        <w:jc w:val="both"/>
        <w:rPr>
          <w:rFonts w:ascii="GHEA Grapalat" w:hAnsi="GHEA Grapalat"/>
          <w:i/>
        </w:rPr>
      </w:pPr>
    </w:p>
  </w:footnote>
  <w:footnote w:id="9">
    <w:p w14:paraId="1DE695C2" w14:textId="77777777" w:rsidR="003E1950" w:rsidRPr="00511966" w:rsidRDefault="003E1950"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 xml:space="preserve">ого по заявке на закупку товара не превышает 10 млн. драмов РА, 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w:t>
      </w:r>
      <w:proofErr w:type="gramEnd"/>
      <w:r w:rsidRPr="00C67FAB">
        <w:rPr>
          <w:rFonts w:ascii="GHEA Grapalat" w:hAnsi="GHEA Grapalat"/>
          <w:i/>
        </w:rPr>
        <w:t xml:space="preserve">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af2"/>
        <w:rPr>
          <w:rFonts w:ascii="Sylfaen" w:hAnsi="Sylfaen"/>
          <w:sz w:val="18"/>
          <w:szCs w:val="18"/>
        </w:rPr>
      </w:pPr>
    </w:p>
  </w:footnote>
  <w:footnote w:id="11">
    <w:p w14:paraId="56BF6377" w14:textId="77777777" w:rsidR="003E1950" w:rsidRPr="00A31673" w:rsidRDefault="003E195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af2"/>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af2"/>
        <w:rPr>
          <w:lang w:val="es-ES"/>
        </w:rPr>
      </w:pPr>
    </w:p>
  </w:footnote>
  <w:footnote w:id="14">
    <w:p w14:paraId="02C792D2" w14:textId="77777777" w:rsidR="003E1950" w:rsidRPr="00C867A0" w:rsidRDefault="003E1950" w:rsidP="000A214C">
      <w:pPr>
        <w:pStyle w:val="af2"/>
        <w:jc w:val="both"/>
        <w:rPr>
          <w:rFonts w:asciiTheme="minorHAnsi" w:hAnsiTheme="minorHAnsi"/>
        </w:rPr>
      </w:pPr>
    </w:p>
  </w:footnote>
  <w:footnote w:id="15">
    <w:p w14:paraId="3D58232F" w14:textId="77777777" w:rsidR="003E1950" w:rsidRPr="00D3436F" w:rsidRDefault="003E195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af2"/>
        <w:rPr>
          <w:lang w:val="hy-AM"/>
        </w:rPr>
      </w:pPr>
    </w:p>
  </w:footnote>
  <w:footnote w:id="17">
    <w:p w14:paraId="5D4D2C25" w14:textId="77777777" w:rsidR="003E1950" w:rsidRPr="008842CE" w:rsidRDefault="003E195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af2"/>
        <w:rPr>
          <w:lang w:val="hy-AM"/>
        </w:rPr>
      </w:pPr>
    </w:p>
  </w:footnote>
  <w:footnote w:id="18">
    <w:p w14:paraId="3831461B" w14:textId="77777777" w:rsidR="003E1950" w:rsidRPr="00402BC3" w:rsidRDefault="003E195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af2"/>
        <w:rPr>
          <w:lang w:val="hy-AM"/>
        </w:rPr>
      </w:pPr>
    </w:p>
  </w:footnote>
  <w:footnote w:id="19">
    <w:p w14:paraId="027FF107" w14:textId="77777777" w:rsidR="003E1950" w:rsidRPr="008842CE" w:rsidRDefault="003E195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af2"/>
        <w:rPr>
          <w:lang w:val="hy-AM"/>
        </w:rPr>
      </w:pPr>
    </w:p>
  </w:footnote>
  <w:footnote w:id="20">
    <w:p w14:paraId="3540BB3B" w14:textId="77777777" w:rsidR="003E1950" w:rsidRPr="00D3436F" w:rsidRDefault="003E195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af2"/>
        <w:rPr>
          <w:lang w:val="hy-AM"/>
        </w:rPr>
      </w:pPr>
    </w:p>
  </w:footnote>
  <w:footnote w:id="22">
    <w:p w14:paraId="11544804" w14:textId="77777777" w:rsidR="003E1950" w:rsidRPr="008842CE" w:rsidRDefault="003E195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af2"/>
        <w:rPr>
          <w:lang w:val="hy-AM"/>
        </w:rPr>
      </w:pPr>
    </w:p>
  </w:footnote>
  <w:footnote w:id="23">
    <w:p w14:paraId="326A8043" w14:textId="77777777" w:rsidR="003E1950" w:rsidRPr="008842CE" w:rsidRDefault="003E1950"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0AF065B"/>
    <w:multiLevelType w:val="hybridMultilevel"/>
    <w:tmpl w:val="AF0CC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B66489B"/>
    <w:multiLevelType w:val="hybridMultilevel"/>
    <w:tmpl w:val="50F41E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3"/>
  </w:num>
  <w:num w:numId="13">
    <w:abstractNumId w:val="20"/>
  </w:num>
  <w:num w:numId="14">
    <w:abstractNumId w:val="7"/>
  </w:num>
  <w:num w:numId="15">
    <w:abstractNumId w:val="21"/>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10"/>
  </w:num>
  <w:num w:numId="27">
    <w:abstractNumId w:val="18"/>
  </w:num>
  <w:num w:numId="28">
    <w:abstractNumId w:val="13"/>
  </w:num>
  <w:num w:numId="29">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1D8F"/>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983"/>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19B"/>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B4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6B73"/>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B86"/>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A5A"/>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452"/>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0A4"/>
    <w:rsid w:val="003E01D5"/>
    <w:rsid w:val="003E029A"/>
    <w:rsid w:val="003E02D1"/>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1E9B"/>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206A"/>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92D"/>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0AD7"/>
    <w:rsid w:val="004929E4"/>
    <w:rsid w:val="00492ED3"/>
    <w:rsid w:val="0049374F"/>
    <w:rsid w:val="00493AF9"/>
    <w:rsid w:val="00493CC7"/>
    <w:rsid w:val="00494F26"/>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3C0C"/>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57CB9"/>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5ACE"/>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515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482"/>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767"/>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BA8"/>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9C1"/>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19DD"/>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03D"/>
    <w:rsid w:val="008C6800"/>
    <w:rsid w:val="008C6886"/>
    <w:rsid w:val="008C6890"/>
    <w:rsid w:val="008C6A78"/>
    <w:rsid w:val="008C750C"/>
    <w:rsid w:val="008D0121"/>
    <w:rsid w:val="008D0A48"/>
    <w:rsid w:val="008D0BCF"/>
    <w:rsid w:val="008D0FB6"/>
    <w:rsid w:val="008D25DB"/>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527F"/>
    <w:rsid w:val="008F6B74"/>
    <w:rsid w:val="00900517"/>
    <w:rsid w:val="00901E8A"/>
    <w:rsid w:val="00902D0C"/>
    <w:rsid w:val="00903086"/>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D24"/>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641"/>
    <w:rsid w:val="009B3CA3"/>
    <w:rsid w:val="009B4026"/>
    <w:rsid w:val="009B5889"/>
    <w:rsid w:val="009B58F7"/>
    <w:rsid w:val="009B5ED1"/>
    <w:rsid w:val="009B6191"/>
    <w:rsid w:val="009B6806"/>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3BE"/>
    <w:rsid w:val="00A03791"/>
    <w:rsid w:val="00A03FEC"/>
    <w:rsid w:val="00A04202"/>
    <w:rsid w:val="00A04DB0"/>
    <w:rsid w:val="00A06CC8"/>
    <w:rsid w:val="00A0752B"/>
    <w:rsid w:val="00A104D1"/>
    <w:rsid w:val="00A10D1E"/>
    <w:rsid w:val="00A10D1F"/>
    <w:rsid w:val="00A112E2"/>
    <w:rsid w:val="00A11DA5"/>
    <w:rsid w:val="00A11E49"/>
    <w:rsid w:val="00A11F49"/>
    <w:rsid w:val="00A12410"/>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29E"/>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2585"/>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47D9"/>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224"/>
    <w:rsid w:val="00E84171"/>
    <w:rsid w:val="00E8425F"/>
    <w:rsid w:val="00E85485"/>
    <w:rsid w:val="00E85A49"/>
    <w:rsid w:val="00E861BF"/>
    <w:rsid w:val="00E86AFC"/>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4AAC"/>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5FB"/>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442"/>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5334615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99B1C-F544-4B91-B83F-A6F605C4D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72</Pages>
  <Words>19021</Words>
  <Characters>108423</Characters>
  <Application>Microsoft Office Word</Application>
  <DocSecurity>0</DocSecurity>
  <Lines>903</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127190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64</cp:revision>
  <cp:lastPrinted>2020-12-03T04:19:00Z</cp:lastPrinted>
  <dcterms:created xsi:type="dcterms:W3CDTF">2020-11-23T04:16:00Z</dcterms:created>
  <dcterms:modified xsi:type="dcterms:W3CDTF">2025-12-05T13:24:00Z</dcterms:modified>
</cp:coreProperties>
</file>